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4A818" w14:textId="02A71327" w:rsidR="00FF7CE2" w:rsidRPr="00083A88" w:rsidRDefault="001F5F2F" w:rsidP="008D2940">
      <w:pPr>
        <w:pStyle w:val="Titel"/>
        <w:spacing w:before="360"/>
      </w:pPr>
      <w:bookmarkStart w:id="1" w:name="_Toc120017044"/>
      <w:bookmarkStart w:id="2" w:name="_Toc120525216"/>
      <w:bookmarkStart w:id="3" w:name="_Toc135655478"/>
      <w:bookmarkStart w:id="4" w:name="_Toc145840999"/>
      <w:bookmarkStart w:id="5" w:name="_Toc163308351"/>
      <w:bookmarkStart w:id="6" w:name="_GoBack"/>
      <w:bookmarkEnd w:id="6"/>
      <w:r>
        <w:t>Kontrolný list uplatňovania hľadiska rodovej rovnosti</w:t>
      </w:r>
      <w:r>
        <w:tab/>
        <w:t xml:space="preserve"> </w:t>
      </w:r>
      <w:bookmarkEnd w:id="1"/>
      <w:bookmarkEnd w:id="2"/>
      <w:bookmarkEnd w:id="3"/>
      <w:bookmarkEnd w:id="4"/>
      <w:bookmarkEnd w:id="5"/>
    </w:p>
    <w:p w14:paraId="6A479D89" w14:textId="42BE7102" w:rsidR="003D5EB5" w:rsidRPr="00083A88" w:rsidRDefault="000F75F3" w:rsidP="00D23A45">
      <w:r>
        <w:t>(</w:t>
      </w:r>
      <w:r w:rsidR="0035138B">
        <w:t>Zrevidovali</w:t>
      </w:r>
      <w:r>
        <w:t xml:space="preserve"> Marloes Smit a Maria Gutknecht-Gmeiner 2018) </w:t>
      </w:r>
    </w:p>
    <w:p w14:paraId="6498F19C" w14:textId="3147C172" w:rsidR="003D5EB5" w:rsidRPr="00083A88" w:rsidRDefault="003D5EB5" w:rsidP="003D5EB5">
      <w:pPr>
        <w:pStyle w:val="Kop1"/>
        <w:ind w:left="567"/>
      </w:pPr>
      <w:r>
        <w:t xml:space="preserve">Predbežné poznámky k rodovým rozdielom </w:t>
      </w:r>
      <w:r w:rsidR="0035138B">
        <w:t>v</w:t>
      </w:r>
      <w:r>
        <w:t xml:space="preserve"> PNVIU</w:t>
      </w:r>
    </w:p>
    <w:p w14:paraId="5A79DCF0" w14:textId="54040BDB" w:rsidR="003D5EB5" w:rsidRPr="00083A88" w:rsidRDefault="003D5EB5" w:rsidP="003D5EB5">
      <w:pPr>
        <w:spacing w:before="120"/>
      </w:pPr>
      <w:r>
        <w:t xml:space="preserve">Aj keď celková miera účasti žien a mužov na PNVIU je dôležitým ukazovateľom, významné rodové rozdiely sa stávajú zjavnými až pri podrobnej analýze. V mnohých prípadoch sa ženy a muži zúčastňujú rôznych typov poskytovania PNVIU s rôznymi záujmami, potrebami, </w:t>
      </w:r>
      <w:r w:rsidR="0035138B">
        <w:t>očakávaniami</w:t>
      </w:r>
      <w:r>
        <w:t xml:space="preserve"> a za rôznych okolností.</w:t>
      </w:r>
    </w:p>
    <w:p w14:paraId="101DD947" w14:textId="22823B72" w:rsidR="003D5EB5" w:rsidRPr="00083A88" w:rsidRDefault="003D5EB5" w:rsidP="003D5EB5">
      <w:pPr>
        <w:spacing w:before="120"/>
      </w:pPr>
      <w:r>
        <w:t xml:space="preserve">Napríklad: Ženy si zvyknú vybrať </w:t>
      </w:r>
      <w:r w:rsidR="0035138B">
        <w:t>všeobecné</w:t>
      </w:r>
      <w:r>
        <w:t xml:space="preserve"> kvalifikácie a v technických odboroch ich nájdeme len zriedkavo. </w:t>
      </w:r>
      <w:r w:rsidR="0035138B">
        <w:t>Obvykle</w:t>
      </w:r>
      <w:r>
        <w:t xml:space="preserve"> musia </w:t>
      </w:r>
      <w:r w:rsidR="00C50544">
        <w:t>plniť</w:t>
      </w:r>
      <w:r>
        <w:t xml:space="preserve"> </w:t>
      </w:r>
      <w:r w:rsidR="0035138B">
        <w:t>dôležité</w:t>
      </w:r>
      <w:r>
        <w:t xml:space="preserve"> praktické a sociálne </w:t>
      </w:r>
      <w:r w:rsidR="00C50544">
        <w:t>povinnosti</w:t>
      </w:r>
      <w:r>
        <w:t xml:space="preserve"> (napr. rodinné povinnosti) a vo všeobecnosti nemajú veľa voľného času na vzdelávanie, </w:t>
      </w:r>
      <w:r w:rsidR="00C50544">
        <w:t>školenia</w:t>
      </w:r>
      <w:r>
        <w:t xml:space="preserve"> alebo podobné činnosti. Muži častejšie absolvujú programy</w:t>
      </w:r>
      <w:r w:rsidR="00C50544">
        <w:t xml:space="preserve">, ktoré vedú </w:t>
      </w:r>
      <w:r>
        <w:t xml:space="preserve">k nadobudnutiu (odbornej) kvalifikácie a tiež sa zúčastňujú dlhodobých a intenzívnych programov. Zvyčajne nejavia </w:t>
      </w:r>
      <w:r w:rsidR="0035138B">
        <w:t>veľký</w:t>
      </w:r>
      <w:r>
        <w:t xml:space="preserve"> záujem napríklad o cudzie jazyky. </w:t>
      </w:r>
    </w:p>
    <w:p w14:paraId="58739145" w14:textId="34534473" w:rsidR="003D5EB5" w:rsidRPr="00083A88" w:rsidRDefault="003D5EB5" w:rsidP="00BD4915">
      <w:pPr>
        <w:pStyle w:val="Textkrper1"/>
      </w:pPr>
      <w:r>
        <w:t xml:space="preserve">Keďže iba podrobná analýza odhalí tieto rozdiely v  účasti súvisiace s rodovým hľadiskom, je veľmi dôležité identifikovať zmysluplné kategórie s ohľadom na typy ponúk vzdelávania, aby bolo možné odhaliť príslušné rodové </w:t>
      </w:r>
      <w:r w:rsidR="00C50544">
        <w:t>rozdiely</w:t>
      </w:r>
      <w:r>
        <w:t xml:space="preserve">. Keďže rod je komplexne prepojený s ostatnými charakteristikami (napr. </w:t>
      </w:r>
      <w:r w:rsidR="00C50544">
        <w:t>s</w:t>
      </w:r>
      <w:r>
        <w:t xml:space="preserve"> etnickým zázemím alebo so spoločenskou </w:t>
      </w:r>
      <w:r w:rsidR="0035138B">
        <w:t>vrstvou</w:t>
      </w:r>
      <w:r>
        <w:t xml:space="preserve">, z ktorej osoba </w:t>
      </w:r>
      <w:r w:rsidR="0035138B">
        <w:t>pochádza</w:t>
      </w:r>
      <w:r>
        <w:t xml:space="preserve">), </w:t>
      </w:r>
      <w:r w:rsidR="00C50544">
        <w:t>pri</w:t>
      </w:r>
      <w:r>
        <w:t xml:space="preserve"> analýz</w:t>
      </w:r>
      <w:r w:rsidR="00C50544">
        <w:t>e uplatňovania hľadiska rodovej rovnosti</w:t>
      </w:r>
      <w:r>
        <w:t xml:space="preserve"> by </w:t>
      </w:r>
      <w:r w:rsidR="00C50544">
        <w:t xml:space="preserve">sa </w:t>
      </w:r>
      <w:r>
        <w:t>mal</w:t>
      </w:r>
      <w:r w:rsidR="00C50544">
        <w:t>i</w:t>
      </w:r>
      <w:r>
        <w:t xml:space="preserve"> vziať do úvahy aj ostatné relevantné charakteristiky</w:t>
      </w:r>
      <w:r w:rsidR="00C50544">
        <w:t>, a to</w:t>
      </w:r>
      <w:r>
        <w:t xml:space="preserve"> integrovaným spôsobom (prierezový charakter).</w:t>
      </w:r>
    </w:p>
    <w:p w14:paraId="736BBD04" w14:textId="6CBDF77E" w:rsidR="00FF7CE2" w:rsidRPr="00083A88" w:rsidRDefault="00E418D7" w:rsidP="00AF7DB0">
      <w:pPr>
        <w:pStyle w:val="Kop1"/>
        <w:ind w:left="567"/>
      </w:pPr>
      <w:bookmarkStart w:id="7" w:name="_Toc120017045"/>
      <w:bookmarkStart w:id="8" w:name="_Toc135655479"/>
      <w:bookmarkStart w:id="9" w:name="_Toc145841000"/>
      <w:bookmarkStart w:id="10" w:name="_Toc120017046"/>
      <w:bookmarkStart w:id="11" w:name="_Toc135655480"/>
      <w:bookmarkStart w:id="12" w:name="_Toc145841001"/>
      <w:r>
        <w:t>Povaha poskytovania PNVIU</w:t>
      </w:r>
      <w:bookmarkEnd w:id="7"/>
      <w:bookmarkEnd w:id="8"/>
      <w:bookmarkEnd w:id="9"/>
      <w:r>
        <w:t xml:space="preserve"> a číselné údaje týkajúce sa zápisu</w:t>
      </w:r>
      <w:bookmarkEnd w:id="10"/>
      <w:bookmarkEnd w:id="11"/>
      <w:bookmarkEnd w:id="12"/>
    </w:p>
    <w:p w14:paraId="4A2D3FF9" w14:textId="3F4440C6" w:rsidR="00323DEB" w:rsidRPr="00083A88" w:rsidRDefault="00FF7CE2" w:rsidP="003E0FA5">
      <w:pPr>
        <w:pStyle w:val="Textkrper1"/>
        <w:rPr>
          <w:rFonts w:cs="Arial"/>
        </w:rPr>
      </w:pPr>
      <w:r>
        <w:t xml:space="preserve">Aké sú číselné údaje </w:t>
      </w:r>
      <w:r w:rsidR="00C50544">
        <w:t>týkajúce sa</w:t>
      </w:r>
      <w:r>
        <w:t xml:space="preserve"> zápis</w:t>
      </w:r>
      <w:r w:rsidR="00C50544">
        <w:t>u</w:t>
      </w:r>
      <w:r>
        <w:t xml:space="preserve"> žien a mužov – uchádzačov o PNVIU? </w:t>
      </w:r>
    </w:p>
    <w:p w14:paraId="073F4AE7" w14:textId="78341CDA" w:rsidR="00FF7CE2" w:rsidRPr="00083A88" w:rsidRDefault="00C50544" w:rsidP="003E0FA5">
      <w:pPr>
        <w:pStyle w:val="Textkrper1"/>
        <w:rPr>
          <w:rFonts w:cs="Arial"/>
        </w:rPr>
      </w:pPr>
      <w:r>
        <w:t>Aby rodové rozdiely boli (lepšie) viditeľné, u</w:t>
      </w:r>
      <w:r w:rsidR="00FF7CE2">
        <w:t xml:space="preserve">veďte rok, v ktorom ste údaje získali, a ak sa uplatňujú iné typy postupov PNVIU, </w:t>
      </w:r>
      <w:r>
        <w:t>popíšte</w:t>
      </w:r>
      <w:r w:rsidR="00FF7CE2">
        <w:t xml:space="preserve"> </w:t>
      </w:r>
      <w:r>
        <w:t xml:space="preserve">ich a </w:t>
      </w:r>
      <w:r w:rsidR="00FF7CE2">
        <w:t xml:space="preserve">uveďte </w:t>
      </w:r>
      <w:r>
        <w:t xml:space="preserve">aj </w:t>
      </w:r>
      <w:r w:rsidR="00FF7CE2">
        <w:t>číselné údaje týkajúce sa zápisu</w:t>
      </w:r>
      <w:r>
        <w:t>.</w:t>
      </w:r>
    </w:p>
    <w:p w14:paraId="609B7758" w14:textId="27748F03" w:rsidR="00185539" w:rsidRPr="00083A88" w:rsidRDefault="003961FE" w:rsidP="00185539">
      <w:pPr>
        <w:pStyle w:val="Textkrper1"/>
        <w:spacing w:before="240" w:after="60"/>
        <w:rPr>
          <w:rFonts w:cs="Arial"/>
          <w:b/>
        </w:rPr>
      </w:pPr>
      <w:r>
        <w:rPr>
          <w:b/>
        </w:rPr>
        <w:t>Percentuálny</w:t>
      </w:r>
      <w:r w:rsidR="00C50544">
        <w:rPr>
          <w:b/>
        </w:rPr>
        <w:t xml:space="preserve"> podiel zapísaných mužov a žien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185539" w:rsidRPr="00083A88" w14:paraId="7725964D" w14:textId="77777777" w:rsidTr="00185539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99CCFF"/>
            <w:vAlign w:val="center"/>
          </w:tcPr>
          <w:p w14:paraId="49DACFAC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Rok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A5DE5D4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3151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46E8E2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1667" w:type="dxa"/>
            <w:vMerge w:val="restart"/>
            <w:shd w:val="clear" w:color="auto" w:fill="99CCFF"/>
            <w:vAlign w:val="center"/>
          </w:tcPr>
          <w:p w14:paraId="4E60EB09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185539" w:rsidRPr="00083A88" w14:paraId="2183D283" w14:textId="77777777" w:rsidTr="00185539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14:paraId="78040699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CCFFFF"/>
            <w:vAlign w:val="center"/>
          </w:tcPr>
          <w:p w14:paraId="4D7E1AE2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274" w:type="dxa"/>
            <w:shd w:val="clear" w:color="auto" w:fill="CCFFFF"/>
            <w:vAlign w:val="center"/>
          </w:tcPr>
          <w:p w14:paraId="79DA4151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v %</w:t>
            </w:r>
          </w:p>
        </w:tc>
        <w:tc>
          <w:tcPr>
            <w:tcW w:w="1631" w:type="dxa"/>
            <w:shd w:val="clear" w:color="auto" w:fill="CCFFFF"/>
            <w:vAlign w:val="center"/>
          </w:tcPr>
          <w:p w14:paraId="4508ABDF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520" w:type="dxa"/>
            <w:shd w:val="clear" w:color="auto" w:fill="CCFFFF"/>
            <w:vAlign w:val="center"/>
          </w:tcPr>
          <w:p w14:paraId="78B67621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>
              <w:t>v 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14:paraId="0ADED451" w14:textId="77777777" w:rsidR="00185539" w:rsidRPr="00083A88" w:rsidRDefault="00185539" w:rsidP="00185539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185539" w:rsidRPr="00083A88" w14:paraId="65F2C40A" w14:textId="77777777" w:rsidTr="00185539">
        <w:trPr>
          <w:jc w:val="center"/>
        </w:trPr>
        <w:tc>
          <w:tcPr>
            <w:tcW w:w="954" w:type="dxa"/>
            <w:vAlign w:val="center"/>
          </w:tcPr>
          <w:p w14:paraId="592FB013" w14:textId="77777777" w:rsidR="00185539" w:rsidRPr="00083A88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14:paraId="1582A37E" w14:textId="77777777" w:rsidR="00185539" w:rsidRPr="00083A88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14:paraId="4FC6E367" w14:textId="77777777" w:rsidR="00185539" w:rsidRPr="00083A88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14:paraId="1C0EBCF6" w14:textId="77777777" w:rsidR="00185539" w:rsidRPr="00083A88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14:paraId="7C73FB56" w14:textId="77777777" w:rsidR="00185539" w:rsidRPr="00083A88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14:paraId="087E0782" w14:textId="77777777" w:rsidR="00185539" w:rsidRPr="00083A88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2FFB038A" w14:textId="1C4B70DA" w:rsidR="00C50544" w:rsidRDefault="003961FE" w:rsidP="00C50544">
      <w:pPr>
        <w:pStyle w:val="Textkrper1"/>
        <w:spacing w:before="240"/>
        <w:rPr>
          <w:b/>
        </w:rPr>
      </w:pPr>
      <w:r>
        <w:rPr>
          <w:b/>
        </w:rPr>
        <w:t>Percentuálny</w:t>
      </w:r>
      <w:r w:rsidR="00C50544">
        <w:rPr>
          <w:b/>
        </w:rPr>
        <w:t xml:space="preserve"> podiel mužov a žien</w:t>
      </w:r>
      <w:r w:rsidR="00E418D7">
        <w:rPr>
          <w:b/>
        </w:rPr>
        <w:t xml:space="preserve"> </w:t>
      </w:r>
      <w:r w:rsidR="00C50544">
        <w:rPr>
          <w:b/>
        </w:rPr>
        <w:t xml:space="preserve">zapísaných </w:t>
      </w:r>
      <w:r w:rsidR="00E418D7">
        <w:rPr>
          <w:b/>
        </w:rPr>
        <w:t xml:space="preserve">do postupu PNVIU 1: </w:t>
      </w:r>
    </w:p>
    <w:p w14:paraId="13FEF227" w14:textId="55FE45CA" w:rsidR="00984C7A" w:rsidRPr="00083A88" w:rsidRDefault="00C50544" w:rsidP="00C50544">
      <w:pPr>
        <w:pStyle w:val="Textkrper1"/>
        <w:spacing w:before="0" w:after="60"/>
        <w:rPr>
          <w:rFonts w:cs="Arial"/>
          <w:b/>
        </w:rPr>
      </w:pPr>
      <w:r>
        <w:rPr>
          <w:b/>
        </w:rPr>
        <w:t xml:space="preserve">(Uveďte konkrétny </w:t>
      </w:r>
      <w:r w:rsidR="00E418D7">
        <w:rPr>
          <w:b/>
        </w:rPr>
        <w:t>postup PNVIU)__________________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E418D7" w:rsidRPr="00083A88" w14:paraId="73C1DE8C" w14:textId="77777777" w:rsidTr="00185539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99CCFF"/>
            <w:vAlign w:val="center"/>
          </w:tcPr>
          <w:p w14:paraId="20524AA0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Rok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005A914" w14:textId="77165734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3151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4342CA5" w14:textId="2F1C6AAA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1667" w:type="dxa"/>
            <w:vMerge w:val="restart"/>
            <w:shd w:val="clear" w:color="auto" w:fill="99CCFF"/>
            <w:vAlign w:val="center"/>
          </w:tcPr>
          <w:p w14:paraId="20A1A19E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E418D7" w:rsidRPr="00083A88" w14:paraId="6EE68F3B" w14:textId="77777777" w:rsidTr="00185539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14:paraId="6F838AE1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CCFFFF"/>
            <w:vAlign w:val="center"/>
          </w:tcPr>
          <w:p w14:paraId="2473DAD7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274" w:type="dxa"/>
            <w:shd w:val="clear" w:color="auto" w:fill="CCFFFF"/>
            <w:vAlign w:val="center"/>
          </w:tcPr>
          <w:p w14:paraId="0B9F42C0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v %</w:t>
            </w:r>
          </w:p>
        </w:tc>
        <w:tc>
          <w:tcPr>
            <w:tcW w:w="1631" w:type="dxa"/>
            <w:shd w:val="clear" w:color="auto" w:fill="CCFFFF"/>
            <w:vAlign w:val="center"/>
          </w:tcPr>
          <w:p w14:paraId="77D06EA7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520" w:type="dxa"/>
            <w:shd w:val="clear" w:color="auto" w:fill="CCFFFF"/>
            <w:vAlign w:val="center"/>
          </w:tcPr>
          <w:p w14:paraId="1231F1A2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>
              <w:t>v 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14:paraId="210F9C29" w14:textId="77777777" w:rsidR="00E418D7" w:rsidRPr="00083A88" w:rsidRDefault="00E418D7" w:rsidP="00E418D7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E418D7" w:rsidRPr="00083A88" w14:paraId="48798F08" w14:textId="77777777">
        <w:trPr>
          <w:jc w:val="center"/>
        </w:trPr>
        <w:tc>
          <w:tcPr>
            <w:tcW w:w="954" w:type="dxa"/>
            <w:vAlign w:val="center"/>
          </w:tcPr>
          <w:p w14:paraId="1E11CF6F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14:paraId="2C4F98B0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14:paraId="04A156BB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14:paraId="3C88FFA7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14:paraId="6EC47A97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14:paraId="029FD34B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7A70F4E1" w14:textId="5B951EDB" w:rsidR="00E418D7" w:rsidRPr="00083A88" w:rsidRDefault="003961FE" w:rsidP="00E418D7">
      <w:pPr>
        <w:pStyle w:val="Textkrper1"/>
        <w:spacing w:after="120"/>
        <w:rPr>
          <w:rFonts w:cs="Arial"/>
          <w:b/>
        </w:rPr>
      </w:pPr>
      <w:r>
        <w:rPr>
          <w:b/>
        </w:rPr>
        <w:t>Percentuálny</w:t>
      </w:r>
      <w:r w:rsidR="00C50544">
        <w:rPr>
          <w:b/>
        </w:rPr>
        <w:t xml:space="preserve"> podiel mužov a žien zapísaných </w:t>
      </w:r>
      <w:r w:rsidR="00E418D7">
        <w:rPr>
          <w:b/>
        </w:rPr>
        <w:t xml:space="preserve">do postupu PNVIU 2: </w:t>
      </w:r>
      <w:r w:rsidR="00C50544">
        <w:rPr>
          <w:b/>
        </w:rPr>
        <w:br/>
      </w:r>
      <w:r w:rsidR="00E418D7">
        <w:rPr>
          <w:b/>
        </w:rPr>
        <w:t>(</w:t>
      </w:r>
      <w:r w:rsidR="00C50544">
        <w:rPr>
          <w:b/>
        </w:rPr>
        <w:t xml:space="preserve">Uveďte konkrétny </w:t>
      </w:r>
      <w:r w:rsidR="00E418D7">
        <w:rPr>
          <w:b/>
        </w:rPr>
        <w:t>postup PNVIU)__________________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E418D7" w:rsidRPr="00083A88" w14:paraId="77971D6A" w14:textId="77777777" w:rsidTr="00185539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99CCFF"/>
            <w:vAlign w:val="center"/>
          </w:tcPr>
          <w:p w14:paraId="5A6F5DD0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Rok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6EDAFC" w14:textId="0075169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3151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0D4015E" w14:textId="6EDADE4C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1667" w:type="dxa"/>
            <w:vMerge w:val="restart"/>
            <w:shd w:val="clear" w:color="auto" w:fill="99CCFF"/>
            <w:vAlign w:val="center"/>
          </w:tcPr>
          <w:p w14:paraId="00452488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E418D7" w:rsidRPr="00083A88" w14:paraId="315214E5" w14:textId="77777777" w:rsidTr="00185539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14:paraId="7B506B8F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CCFFFF"/>
            <w:vAlign w:val="center"/>
          </w:tcPr>
          <w:p w14:paraId="573B4582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274" w:type="dxa"/>
            <w:shd w:val="clear" w:color="auto" w:fill="CCFFFF"/>
            <w:vAlign w:val="center"/>
          </w:tcPr>
          <w:p w14:paraId="17E6701C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v %</w:t>
            </w:r>
          </w:p>
        </w:tc>
        <w:tc>
          <w:tcPr>
            <w:tcW w:w="1631" w:type="dxa"/>
            <w:shd w:val="clear" w:color="auto" w:fill="CCFFFF"/>
            <w:vAlign w:val="center"/>
          </w:tcPr>
          <w:p w14:paraId="7E679A84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520" w:type="dxa"/>
            <w:shd w:val="clear" w:color="auto" w:fill="CCFFFF"/>
            <w:vAlign w:val="center"/>
          </w:tcPr>
          <w:p w14:paraId="679FAA91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>
              <w:t>v 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14:paraId="735F7D2D" w14:textId="77777777" w:rsidR="00E418D7" w:rsidRPr="00083A88" w:rsidRDefault="00E418D7" w:rsidP="00C91092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E418D7" w:rsidRPr="00083A88" w14:paraId="0F4F1D4D" w14:textId="77777777">
        <w:trPr>
          <w:jc w:val="center"/>
        </w:trPr>
        <w:tc>
          <w:tcPr>
            <w:tcW w:w="954" w:type="dxa"/>
            <w:vAlign w:val="center"/>
          </w:tcPr>
          <w:p w14:paraId="34F85E3F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14:paraId="3744748C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14:paraId="5837FAA5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14:paraId="76977955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14:paraId="2C16B993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14:paraId="7EDA1471" w14:textId="77777777" w:rsidR="00E418D7" w:rsidRPr="00083A88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560C2E99" w14:textId="77777777" w:rsidR="00E91B1C" w:rsidRPr="00083A88" w:rsidRDefault="00E91B1C" w:rsidP="00E91B1C">
      <w:pPr>
        <w:spacing w:before="120"/>
      </w:pPr>
      <w:r>
        <w:lastRenderedPageBreak/>
        <w:t>V prípade potreby vložte ďalšie tabuľky.</w:t>
      </w:r>
    </w:p>
    <w:p w14:paraId="2C648511" w14:textId="77777777" w:rsidR="00E91B1C" w:rsidRPr="00083A88" w:rsidRDefault="00E91B1C" w:rsidP="00E418D7">
      <w:pPr>
        <w:pStyle w:val="Textkrper1"/>
        <w:rPr>
          <w:rFonts w:cs="Arial"/>
        </w:rPr>
      </w:pPr>
    </w:p>
    <w:p w14:paraId="27519CB8" w14:textId="77777777" w:rsidR="00E91B1C" w:rsidRPr="00083A88" w:rsidRDefault="00E91B1C" w:rsidP="00E418D7">
      <w:pPr>
        <w:pStyle w:val="Textkrper1"/>
        <w:rPr>
          <w:rFonts w:cs="Arial"/>
        </w:rPr>
      </w:pPr>
    </w:p>
    <w:p w14:paraId="3AB73F55" w14:textId="2302C388" w:rsidR="00E418D7" w:rsidRPr="00083A88" w:rsidRDefault="00E418D7" w:rsidP="00E418D7">
      <w:pPr>
        <w:pStyle w:val="Textkrper1"/>
        <w:rPr>
          <w:rFonts w:cs="Arial"/>
        </w:rPr>
      </w:pPr>
      <w:r>
        <w:t xml:space="preserve">V prípade </w:t>
      </w:r>
      <w:r w:rsidR="00C50544">
        <w:t xml:space="preserve">rodových </w:t>
      </w:r>
      <w:r>
        <w:t>rozdielov: Ako je možné vysvetliť tento rozdiel?</w:t>
      </w:r>
    </w:p>
    <w:p w14:paraId="2195754B" w14:textId="77777777" w:rsidR="00E16E3A" w:rsidRPr="00083A88" w:rsidRDefault="00E16E3A" w:rsidP="00E418D7">
      <w:pPr>
        <w:pStyle w:val="Textkrper1"/>
        <w:rPr>
          <w:rFonts w:cs="Arial"/>
        </w:rPr>
      </w:pPr>
    </w:p>
    <w:p w14:paraId="00F5F386" w14:textId="77777777" w:rsidR="00E91B1C" w:rsidRPr="00083A88" w:rsidRDefault="00E91B1C" w:rsidP="00E418D7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E418D7" w:rsidRPr="00083A88" w14:paraId="22F90694" w14:textId="77777777" w:rsidTr="00E16E3A">
        <w:trPr>
          <w:trHeight w:val="821"/>
        </w:trPr>
        <w:tc>
          <w:tcPr>
            <w:tcW w:w="8942" w:type="dxa"/>
          </w:tcPr>
          <w:p w14:paraId="768C0364" w14:textId="77777777" w:rsidR="00E418D7" w:rsidRPr="00083A88" w:rsidRDefault="00E418D7" w:rsidP="00C91092">
            <w:pPr>
              <w:pStyle w:val="Textkrper2Tabelle"/>
              <w:rPr>
                <w:rFonts w:cs="Arial"/>
              </w:rPr>
            </w:pPr>
          </w:p>
          <w:p w14:paraId="23057227" w14:textId="77777777" w:rsidR="00E91B1C" w:rsidRPr="00083A88" w:rsidRDefault="00E91B1C" w:rsidP="00C91092">
            <w:pPr>
              <w:pStyle w:val="Textkrper2Tabelle"/>
              <w:rPr>
                <w:rFonts w:cs="Arial"/>
              </w:rPr>
            </w:pPr>
          </w:p>
        </w:tc>
      </w:tr>
    </w:tbl>
    <w:p w14:paraId="2150BDA6" w14:textId="2FA20D51" w:rsidR="00FF7CE2" w:rsidRPr="00083A88" w:rsidRDefault="003F08C1" w:rsidP="00AF7DB0">
      <w:pPr>
        <w:pStyle w:val="Kop1"/>
        <w:ind w:left="567"/>
      </w:pPr>
      <w:bookmarkStart w:id="13" w:name="_Toc120017048"/>
      <w:bookmarkStart w:id="14" w:name="_Toc135655482"/>
      <w:bookmarkStart w:id="15" w:name="_Toc145841003"/>
      <w:r>
        <w:t>Miera odstúpenia</w:t>
      </w:r>
      <w:bookmarkEnd w:id="13"/>
      <w:bookmarkEnd w:id="14"/>
      <w:bookmarkEnd w:id="15"/>
    </w:p>
    <w:p w14:paraId="31885EF3" w14:textId="35E21A1F" w:rsidR="00FF7CE2" w:rsidRPr="00083A88" w:rsidRDefault="00FF7CE2" w:rsidP="003E0FA5">
      <w:pPr>
        <w:pStyle w:val="Textkrper1"/>
        <w:rPr>
          <w:rFonts w:cs="Arial"/>
        </w:rPr>
      </w:pPr>
      <w:r>
        <w:t xml:space="preserve">Uveďte rok, v ktorom ste údaje získali, a ak u Vášho poskytovateľa PNVIU sa uplatňujú iné typy postupov/odvetví PNVIU, </w:t>
      </w:r>
      <w:r w:rsidR="00C50544">
        <w:t>popíšte</w:t>
      </w:r>
      <w:r>
        <w:t xml:space="preserve"> ich a uveďte číselné údaje týkajúce sa zápisu, aby rodové rozdiely boli (lepšie) viditeľné.</w:t>
      </w:r>
    </w:p>
    <w:p w14:paraId="61BFB9C5" w14:textId="21DCB8A9" w:rsidR="00185539" w:rsidRPr="00083A88" w:rsidRDefault="00185539" w:rsidP="00185539">
      <w:pPr>
        <w:pStyle w:val="Textkrper1"/>
        <w:spacing w:before="240" w:after="60"/>
        <w:rPr>
          <w:rFonts w:cs="Arial"/>
          <w:b/>
        </w:rPr>
      </w:pPr>
      <w:r>
        <w:rPr>
          <w:b/>
        </w:rPr>
        <w:t>Celkov</w:t>
      </w:r>
      <w:r w:rsidR="003961FE">
        <w:rPr>
          <w:b/>
        </w:rPr>
        <w:t>á</w:t>
      </w:r>
      <w:r>
        <w:rPr>
          <w:b/>
        </w:rPr>
        <w:t xml:space="preserve"> mier</w:t>
      </w:r>
      <w:r w:rsidR="003961FE">
        <w:rPr>
          <w:b/>
        </w:rPr>
        <w:t>a</w:t>
      </w:r>
      <w:r>
        <w:rPr>
          <w:b/>
        </w:rPr>
        <w:t xml:space="preserve"> odstúpenia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686"/>
        <w:gridCol w:w="3551"/>
      </w:tblGrid>
      <w:tr w:rsidR="00C6741A" w:rsidRPr="00083A88" w14:paraId="618C0530" w14:textId="77777777" w:rsidTr="0085750B">
        <w:trPr>
          <w:trHeight w:val="301"/>
        </w:trPr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4BD911C8" w14:textId="257CDFEE" w:rsidR="00C6741A" w:rsidRPr="00083A88" w:rsidRDefault="003961FE" w:rsidP="0085750B">
            <w:pPr>
              <w:pStyle w:val="Textkrper2Tabelle"/>
              <w:jc w:val="both"/>
              <w:rPr>
                <w:rFonts w:cs="Arial"/>
              </w:rPr>
            </w:pPr>
            <w:r>
              <w:t>Miera odstúpenia z PNVIU</w:t>
            </w:r>
            <w:r w:rsidR="00C6741A">
              <w:t xml:space="preserve"> v % (rok prieskumu .......)</w:t>
            </w:r>
          </w:p>
        </w:tc>
      </w:tr>
      <w:tr w:rsidR="00C6741A" w:rsidRPr="00083A88" w14:paraId="268BEE6D" w14:textId="77777777" w:rsidTr="0085750B">
        <w:trPr>
          <w:trHeight w:val="187"/>
        </w:trPr>
        <w:tc>
          <w:tcPr>
            <w:tcW w:w="2802" w:type="dxa"/>
            <w:shd w:val="clear" w:color="auto" w:fill="CCFFFF"/>
            <w:vAlign w:val="center"/>
          </w:tcPr>
          <w:p w14:paraId="53AFF2FB" w14:textId="77777777" w:rsidR="00C6741A" w:rsidRPr="00083A88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2686" w:type="dxa"/>
            <w:shd w:val="clear" w:color="auto" w:fill="CCFFFF"/>
            <w:vAlign w:val="center"/>
          </w:tcPr>
          <w:p w14:paraId="20095A48" w14:textId="77777777" w:rsidR="00C6741A" w:rsidRPr="00083A88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3551" w:type="dxa"/>
            <w:shd w:val="clear" w:color="auto" w:fill="CCFFFF"/>
            <w:vAlign w:val="center"/>
          </w:tcPr>
          <w:p w14:paraId="21D9407E" w14:textId="77777777" w:rsidR="00C6741A" w:rsidRPr="00083A88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C6741A" w:rsidRPr="00083A88" w14:paraId="5664D3EE" w14:textId="77777777" w:rsidTr="0085750B">
        <w:tc>
          <w:tcPr>
            <w:tcW w:w="2802" w:type="dxa"/>
          </w:tcPr>
          <w:p w14:paraId="61469E77" w14:textId="77777777" w:rsidR="00C6741A" w:rsidRPr="00083A88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686" w:type="dxa"/>
          </w:tcPr>
          <w:p w14:paraId="6D3A3762" w14:textId="77777777" w:rsidR="00C6741A" w:rsidRPr="00083A88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3551" w:type="dxa"/>
          </w:tcPr>
          <w:p w14:paraId="6D6BA9FA" w14:textId="77777777" w:rsidR="00C6741A" w:rsidRPr="00083A88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57AF5B5B" w14:textId="0C78A520" w:rsidR="003F08C1" w:rsidRPr="00083A88" w:rsidRDefault="001D2CF2" w:rsidP="003F08C1">
      <w:pPr>
        <w:pStyle w:val="Textkrper1"/>
        <w:spacing w:after="120"/>
        <w:rPr>
          <w:rFonts w:cs="Arial"/>
          <w:b/>
        </w:rPr>
      </w:pPr>
      <w:r>
        <w:rPr>
          <w:b/>
        </w:rPr>
        <w:t>Postup PNVIU 1: (</w:t>
      </w:r>
      <w:r w:rsidR="00C50544">
        <w:rPr>
          <w:b/>
        </w:rPr>
        <w:t>Uveďte konkrétny</w:t>
      </w:r>
      <w:r>
        <w:rPr>
          <w:b/>
        </w:rPr>
        <w:t xml:space="preserve"> postup PNVIU)__________________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686"/>
        <w:gridCol w:w="3551"/>
      </w:tblGrid>
      <w:tr w:rsidR="00FF7CE2" w:rsidRPr="00083A88" w14:paraId="161987F9" w14:textId="77777777" w:rsidTr="00C6741A">
        <w:trPr>
          <w:trHeight w:val="301"/>
        </w:trPr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7D508C0B" w14:textId="4C088B19" w:rsidR="00FF7CE2" w:rsidRPr="00083A88" w:rsidRDefault="003961FE" w:rsidP="00E16E3A">
            <w:pPr>
              <w:pStyle w:val="Textkrper2Tabelle"/>
              <w:jc w:val="both"/>
              <w:rPr>
                <w:rFonts w:cs="Arial"/>
              </w:rPr>
            </w:pPr>
            <w:r>
              <w:t>Miera odstúpenia z PNVIU</w:t>
            </w:r>
            <w:r w:rsidR="00E16E3A">
              <w:t xml:space="preserve"> v % (rok prieskumu .......)</w:t>
            </w:r>
          </w:p>
        </w:tc>
      </w:tr>
      <w:tr w:rsidR="00FF7CE2" w:rsidRPr="00083A88" w14:paraId="14D0A67E" w14:textId="77777777" w:rsidTr="00C6741A">
        <w:trPr>
          <w:trHeight w:val="187"/>
        </w:trPr>
        <w:tc>
          <w:tcPr>
            <w:tcW w:w="2802" w:type="dxa"/>
            <w:shd w:val="clear" w:color="auto" w:fill="CCFFFF"/>
            <w:vAlign w:val="center"/>
          </w:tcPr>
          <w:p w14:paraId="6C82063D" w14:textId="5E01D600" w:rsidR="00FF7CE2" w:rsidRPr="00083A88" w:rsidRDefault="00FF7CE2" w:rsidP="00F84D54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2686" w:type="dxa"/>
            <w:shd w:val="clear" w:color="auto" w:fill="CCFFFF"/>
            <w:vAlign w:val="center"/>
          </w:tcPr>
          <w:p w14:paraId="5336477F" w14:textId="077BB49E" w:rsidR="00FF7CE2" w:rsidRPr="00083A88" w:rsidRDefault="00FF7CE2" w:rsidP="00F84D54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3551" w:type="dxa"/>
            <w:shd w:val="clear" w:color="auto" w:fill="CCFFFF"/>
            <w:vAlign w:val="center"/>
          </w:tcPr>
          <w:p w14:paraId="6461BE5B" w14:textId="77777777" w:rsidR="00FF7CE2" w:rsidRPr="00083A88" w:rsidRDefault="00FF7CE2" w:rsidP="00F84D54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FF7CE2" w:rsidRPr="00083A88" w14:paraId="2F6952BF" w14:textId="77777777" w:rsidTr="00E16E3A">
        <w:tc>
          <w:tcPr>
            <w:tcW w:w="2802" w:type="dxa"/>
          </w:tcPr>
          <w:p w14:paraId="238FE5CC" w14:textId="77777777" w:rsidR="00FF7CE2" w:rsidRPr="00083A88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686" w:type="dxa"/>
          </w:tcPr>
          <w:p w14:paraId="626F9B86" w14:textId="77777777" w:rsidR="00FF7CE2" w:rsidRPr="00083A88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3551" w:type="dxa"/>
          </w:tcPr>
          <w:p w14:paraId="6EAE4A67" w14:textId="77777777" w:rsidR="00FF7CE2" w:rsidRPr="00083A88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43591207" w14:textId="7F691748" w:rsidR="00E16E3A" w:rsidRPr="00083A88" w:rsidRDefault="001D2CF2" w:rsidP="00C6741A">
      <w:pPr>
        <w:pStyle w:val="Textkrper1"/>
        <w:spacing w:after="120"/>
        <w:rPr>
          <w:rFonts w:cs="Arial"/>
          <w:b/>
        </w:rPr>
      </w:pPr>
      <w:r>
        <w:rPr>
          <w:b/>
        </w:rPr>
        <w:t>Postup PNVIU 2: (</w:t>
      </w:r>
      <w:r w:rsidR="00C50544">
        <w:rPr>
          <w:b/>
        </w:rPr>
        <w:t>Uveďte konkrétny</w:t>
      </w:r>
      <w:r>
        <w:rPr>
          <w:b/>
        </w:rPr>
        <w:t xml:space="preserve"> postup PNVIU)__________________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686"/>
        <w:gridCol w:w="3551"/>
      </w:tblGrid>
      <w:tr w:rsidR="00C6741A" w:rsidRPr="00083A88" w14:paraId="0138084D" w14:textId="77777777" w:rsidTr="0085750B">
        <w:trPr>
          <w:trHeight w:val="301"/>
        </w:trPr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71450E07" w14:textId="1DD38222" w:rsidR="00C6741A" w:rsidRPr="00083A88" w:rsidRDefault="003961FE" w:rsidP="0085750B">
            <w:pPr>
              <w:pStyle w:val="Textkrper2Tabelle"/>
              <w:jc w:val="both"/>
              <w:rPr>
                <w:rFonts w:cs="Arial"/>
              </w:rPr>
            </w:pPr>
            <w:r>
              <w:t>Miera odstúpenia z PNVIU</w:t>
            </w:r>
            <w:r w:rsidR="00C6741A">
              <w:t xml:space="preserve"> v % (rok prieskumu .......)</w:t>
            </w:r>
          </w:p>
        </w:tc>
      </w:tr>
      <w:tr w:rsidR="00C6741A" w:rsidRPr="00083A88" w14:paraId="390AF8FF" w14:textId="77777777" w:rsidTr="0085750B">
        <w:trPr>
          <w:trHeight w:val="187"/>
        </w:trPr>
        <w:tc>
          <w:tcPr>
            <w:tcW w:w="2802" w:type="dxa"/>
            <w:shd w:val="clear" w:color="auto" w:fill="CCFFFF"/>
            <w:vAlign w:val="center"/>
          </w:tcPr>
          <w:p w14:paraId="5DA318DC" w14:textId="77777777" w:rsidR="00C6741A" w:rsidRPr="00083A88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2686" w:type="dxa"/>
            <w:shd w:val="clear" w:color="auto" w:fill="CCFFFF"/>
            <w:vAlign w:val="center"/>
          </w:tcPr>
          <w:p w14:paraId="54FD942D" w14:textId="77777777" w:rsidR="00C6741A" w:rsidRPr="00083A88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3551" w:type="dxa"/>
            <w:shd w:val="clear" w:color="auto" w:fill="CCFFFF"/>
            <w:vAlign w:val="center"/>
          </w:tcPr>
          <w:p w14:paraId="1F2A6900" w14:textId="77777777" w:rsidR="00C6741A" w:rsidRPr="00083A88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C6741A" w:rsidRPr="00083A88" w14:paraId="08381E65" w14:textId="77777777" w:rsidTr="0085750B">
        <w:tc>
          <w:tcPr>
            <w:tcW w:w="2802" w:type="dxa"/>
          </w:tcPr>
          <w:p w14:paraId="74FF19DD" w14:textId="77777777" w:rsidR="00C6741A" w:rsidRPr="00083A88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686" w:type="dxa"/>
          </w:tcPr>
          <w:p w14:paraId="79901B35" w14:textId="77777777" w:rsidR="00C6741A" w:rsidRPr="00083A88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3551" w:type="dxa"/>
          </w:tcPr>
          <w:p w14:paraId="2870BE0F" w14:textId="77777777" w:rsidR="00C6741A" w:rsidRPr="00083A88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79330861" w14:textId="77777777" w:rsidR="00E16E3A" w:rsidRPr="00083A88" w:rsidRDefault="00E16E3A" w:rsidP="008C39CA"/>
    <w:p w14:paraId="1975678F" w14:textId="77777777" w:rsidR="00C6741A" w:rsidRPr="00083A88" w:rsidRDefault="00C6741A" w:rsidP="00C6741A">
      <w:pPr>
        <w:spacing w:before="120"/>
      </w:pPr>
      <w:r>
        <w:t>V prípade potreby vložte ďalšie tabuľky.</w:t>
      </w:r>
    </w:p>
    <w:p w14:paraId="3BEF748A" w14:textId="77777777" w:rsidR="00C6741A" w:rsidRPr="00083A88" w:rsidRDefault="00C6741A" w:rsidP="00C6741A">
      <w:pPr>
        <w:pStyle w:val="Textkrper1"/>
        <w:rPr>
          <w:rFonts w:cs="Arial"/>
        </w:rPr>
      </w:pPr>
    </w:p>
    <w:p w14:paraId="09D1251C" w14:textId="77777777" w:rsidR="00C6741A" w:rsidRPr="00083A88" w:rsidRDefault="00C6741A" w:rsidP="00C6741A">
      <w:pPr>
        <w:pStyle w:val="Textkrper1"/>
        <w:rPr>
          <w:rFonts w:cs="Arial"/>
        </w:rPr>
      </w:pPr>
      <w:r>
        <w:t>V prípade rozdielov týkajúcich sa pohlavia: Ako je možné vysvetliť tento rozdiel?</w:t>
      </w:r>
    </w:p>
    <w:p w14:paraId="37895AC5" w14:textId="77777777" w:rsidR="00C6741A" w:rsidRPr="00083A88" w:rsidRDefault="00C6741A" w:rsidP="00C6741A">
      <w:pPr>
        <w:pStyle w:val="Textkrper1"/>
        <w:rPr>
          <w:rFonts w:cs="Arial"/>
        </w:rPr>
      </w:pPr>
    </w:p>
    <w:p w14:paraId="2B6C08DD" w14:textId="77777777" w:rsidR="00C6741A" w:rsidRPr="00083A88" w:rsidRDefault="00C6741A" w:rsidP="00C6741A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C6741A" w:rsidRPr="00083A88" w14:paraId="5D9F1B84" w14:textId="77777777" w:rsidTr="0085750B">
        <w:trPr>
          <w:trHeight w:val="821"/>
        </w:trPr>
        <w:tc>
          <w:tcPr>
            <w:tcW w:w="8942" w:type="dxa"/>
          </w:tcPr>
          <w:p w14:paraId="6A9CE332" w14:textId="77777777" w:rsidR="00C6741A" w:rsidRPr="00083A88" w:rsidRDefault="00C6741A" w:rsidP="0085750B">
            <w:pPr>
              <w:pStyle w:val="Textkrper2Tabelle"/>
              <w:rPr>
                <w:rFonts w:cs="Arial"/>
              </w:rPr>
            </w:pPr>
          </w:p>
          <w:p w14:paraId="1FC4D7FF" w14:textId="77777777" w:rsidR="00C6741A" w:rsidRPr="00083A88" w:rsidRDefault="00C6741A" w:rsidP="0085750B">
            <w:pPr>
              <w:pStyle w:val="Textkrper2Tabelle"/>
              <w:rPr>
                <w:rFonts w:cs="Arial"/>
              </w:rPr>
            </w:pPr>
          </w:p>
        </w:tc>
      </w:tr>
    </w:tbl>
    <w:p w14:paraId="7221E5AF" w14:textId="77777777" w:rsidR="00C6741A" w:rsidRPr="00083A88" w:rsidRDefault="00C6741A" w:rsidP="008C39CA"/>
    <w:p w14:paraId="71CD98CF" w14:textId="77777777" w:rsidR="00FF7CE2" w:rsidRPr="00083A88" w:rsidRDefault="00FF7CE2" w:rsidP="00AF7DB0">
      <w:pPr>
        <w:pStyle w:val="Kop1"/>
        <w:ind w:left="567"/>
      </w:pPr>
      <w:bookmarkStart w:id="16" w:name="_Toc120017049"/>
      <w:bookmarkStart w:id="17" w:name="_Toc135655483"/>
      <w:bookmarkStart w:id="18" w:name="_Toc145841004"/>
      <w:r>
        <w:lastRenderedPageBreak/>
        <w:t>Miera úspešnosti</w:t>
      </w:r>
      <w:bookmarkEnd w:id="16"/>
      <w:bookmarkEnd w:id="17"/>
      <w:bookmarkEnd w:id="18"/>
    </w:p>
    <w:p w14:paraId="0F14B3FD" w14:textId="77777777" w:rsidR="00755A58" w:rsidRPr="00083A88" w:rsidRDefault="00755A58" w:rsidP="00755A58">
      <w:pPr>
        <w:pStyle w:val="Textkrper1"/>
        <w:rPr>
          <w:rFonts w:cs="Arial"/>
        </w:rPr>
      </w:pPr>
      <w:r>
        <w:t>Uveďte rok, v ktorom ste údaje získali.</w:t>
      </w:r>
    </w:p>
    <w:p w14:paraId="0EE1FF88" w14:textId="27C372F0" w:rsidR="00755A58" w:rsidRPr="00083A88" w:rsidRDefault="00755A58" w:rsidP="0085750B">
      <w:pPr>
        <w:pStyle w:val="Textkrper1"/>
        <w:rPr>
          <w:rFonts w:cs="Arial"/>
        </w:rPr>
      </w:pPr>
      <w:r>
        <w:t>Ak v rámci vašej organizácie sa uplatňujú iné typy postupov PNVIU, uveďte príslušné jednotlivé miery úspešnosti, aby rodové rozdiely boli (lepšie) viditeľné.</w:t>
      </w:r>
    </w:p>
    <w:p w14:paraId="776C29D8" w14:textId="18750DFC" w:rsidR="00FF7CE2" w:rsidRPr="00083A88" w:rsidRDefault="00323DEB" w:rsidP="00755A58">
      <w:pPr>
        <w:pStyle w:val="Textkrper1"/>
        <w:spacing w:before="240" w:after="60"/>
        <w:rPr>
          <w:rFonts w:cs="Arial"/>
          <w:b/>
        </w:rPr>
      </w:pPr>
      <w:r>
        <w:rPr>
          <w:b/>
        </w:rPr>
        <w:t>Celkov</w:t>
      </w:r>
      <w:r w:rsidR="00C50544">
        <w:rPr>
          <w:b/>
        </w:rPr>
        <w:t>á</w:t>
      </w:r>
      <w:r>
        <w:rPr>
          <w:b/>
        </w:rPr>
        <w:t xml:space="preserve"> mier</w:t>
      </w:r>
      <w:r w:rsidR="00C50544">
        <w:rPr>
          <w:b/>
        </w:rPr>
        <w:t>a</w:t>
      </w:r>
      <w:r>
        <w:rPr>
          <w:b/>
        </w:rPr>
        <w:t xml:space="preserve"> úspešnosti za rok: 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276"/>
        <w:gridCol w:w="1276"/>
      </w:tblGrid>
      <w:tr w:rsidR="00FF7CE2" w:rsidRPr="00083A88" w14:paraId="2AE9D558" w14:textId="77777777" w:rsidTr="0085750B">
        <w:trPr>
          <w:cantSplit/>
          <w:trHeight w:val="473"/>
        </w:trPr>
        <w:tc>
          <w:tcPr>
            <w:tcW w:w="6487" w:type="dxa"/>
            <w:vMerge w:val="restart"/>
            <w:shd w:val="clear" w:color="auto" w:fill="99CCFF"/>
            <w:vAlign w:val="center"/>
          </w:tcPr>
          <w:p w14:paraId="0B8E2BFF" w14:textId="2816C7B4" w:rsidR="00FF7CE2" w:rsidRPr="00083A88" w:rsidRDefault="001D2CF2" w:rsidP="00DF7D35">
            <w:pPr>
              <w:pStyle w:val="Textkrper2Tabelle"/>
              <w:rPr>
                <w:rFonts w:cs="Arial"/>
              </w:rPr>
            </w:pPr>
            <w:r>
              <w:t>Miera úspešnosti uchádzača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83A9819" w14:textId="4E72C67C" w:rsidR="00FF7CE2" w:rsidRPr="00083A88" w:rsidRDefault="00C50544" w:rsidP="003378A3">
            <w:pPr>
              <w:pStyle w:val="Textkrper2Tabelle"/>
              <w:jc w:val="center"/>
              <w:rPr>
                <w:rFonts w:cs="Arial"/>
              </w:rPr>
            </w:pPr>
            <w:r>
              <w:t>Percentuálny podiel</w:t>
            </w:r>
          </w:p>
        </w:tc>
      </w:tr>
      <w:tr w:rsidR="00FF7CE2" w:rsidRPr="00083A88" w14:paraId="76D87623" w14:textId="77777777" w:rsidTr="0085750B">
        <w:trPr>
          <w:cantSplit/>
          <w:trHeight w:val="473"/>
        </w:trPr>
        <w:tc>
          <w:tcPr>
            <w:tcW w:w="6487" w:type="dxa"/>
            <w:vMerge/>
            <w:shd w:val="clear" w:color="auto" w:fill="D9D9D9"/>
          </w:tcPr>
          <w:p w14:paraId="67AA57C6" w14:textId="77777777" w:rsidR="00FF7CE2" w:rsidRPr="00083A88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0CF639B9" w14:textId="77777777" w:rsidR="00FF7CE2" w:rsidRPr="00083A88" w:rsidRDefault="001F1153" w:rsidP="00AE641E">
            <w:pPr>
              <w:pStyle w:val="Textkrper2Tabelle"/>
              <w:jc w:val="center"/>
              <w:rPr>
                <w:rFonts w:cs="Arial"/>
              </w:rPr>
            </w:pPr>
            <w:r>
              <w:t>Ž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5D112C2C" w14:textId="77777777" w:rsidR="00FF7CE2" w:rsidRPr="00083A88" w:rsidRDefault="001F1153" w:rsidP="00AE641E">
            <w:pPr>
              <w:pStyle w:val="Textkrper2Tabelle"/>
              <w:jc w:val="center"/>
              <w:rPr>
                <w:rFonts w:cs="Arial"/>
              </w:rPr>
            </w:pPr>
            <w:r>
              <w:t>M</w:t>
            </w:r>
          </w:p>
        </w:tc>
      </w:tr>
      <w:tr w:rsidR="003F08C1" w:rsidRPr="00083A88" w14:paraId="7519A8CE" w14:textId="77777777" w:rsidTr="00E16E3A">
        <w:tc>
          <w:tcPr>
            <w:tcW w:w="6487" w:type="dxa"/>
          </w:tcPr>
          <w:p w14:paraId="69391AF8" w14:textId="1F470EB7" w:rsidR="003F08C1" w:rsidRPr="00083A88" w:rsidRDefault="00351B33" w:rsidP="00C91092">
            <w:pPr>
              <w:pStyle w:val="Textkrper2Tabelle"/>
              <w:rPr>
                <w:rFonts w:cs="Arial"/>
              </w:rPr>
            </w:pPr>
            <w:r>
              <w:t>Uchádzači, ktorí dokončili celý proces PNVIU.</w:t>
            </w:r>
          </w:p>
        </w:tc>
        <w:tc>
          <w:tcPr>
            <w:tcW w:w="1276" w:type="dxa"/>
            <w:vAlign w:val="center"/>
          </w:tcPr>
          <w:p w14:paraId="4ECC787B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1536DF1A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3F08C1" w:rsidRPr="00083A88" w14:paraId="6C18F57D" w14:textId="77777777" w:rsidTr="00E16E3A">
        <w:tc>
          <w:tcPr>
            <w:tcW w:w="6487" w:type="dxa"/>
          </w:tcPr>
          <w:p w14:paraId="746DE829" w14:textId="2DCC9C69" w:rsidR="003F08C1" w:rsidRPr="00083A88" w:rsidRDefault="00351B33" w:rsidP="00C91092">
            <w:pPr>
              <w:pStyle w:val="Textkrper2Tabelle"/>
              <w:rPr>
                <w:rFonts w:cs="Arial"/>
              </w:rPr>
            </w:pPr>
            <w:r>
              <w:t>Uchádzači, ktorí pokračovali v ďalšom vzdelávaní alebo školení.</w:t>
            </w:r>
          </w:p>
        </w:tc>
        <w:tc>
          <w:tcPr>
            <w:tcW w:w="1276" w:type="dxa"/>
            <w:vAlign w:val="center"/>
          </w:tcPr>
          <w:p w14:paraId="37705A84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6C4D49E6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FF7CE2" w:rsidRPr="00083A88" w14:paraId="099A2697" w14:textId="77777777" w:rsidTr="00E16E3A">
        <w:tc>
          <w:tcPr>
            <w:tcW w:w="6487" w:type="dxa"/>
          </w:tcPr>
          <w:p w14:paraId="148E9CD9" w14:textId="7F037C92" w:rsidR="00FF7CE2" w:rsidRPr="00083A88" w:rsidRDefault="00351B33" w:rsidP="00DF7D35">
            <w:pPr>
              <w:pStyle w:val="Textkrper2Tabelle"/>
              <w:rPr>
                <w:rFonts w:cs="Arial"/>
              </w:rPr>
            </w:pPr>
            <w:r>
              <w:t>Uchádzači, ktorí získali kvalifikáciu, v akej príslušné pohlavie nemá vysoké zastúpenie.</w:t>
            </w:r>
          </w:p>
        </w:tc>
        <w:tc>
          <w:tcPr>
            <w:tcW w:w="1276" w:type="dxa"/>
            <w:vAlign w:val="center"/>
          </w:tcPr>
          <w:p w14:paraId="3E23DB9E" w14:textId="77777777" w:rsidR="00FF7CE2" w:rsidRPr="00083A88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0AD0B61" w14:textId="77777777" w:rsidR="00FF7CE2" w:rsidRPr="00083A88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2698F7D" w14:textId="0AF154AE" w:rsidR="0085750B" w:rsidRPr="00083A88" w:rsidRDefault="00351B33" w:rsidP="0085750B">
      <w:pPr>
        <w:pStyle w:val="Textkrper1"/>
        <w:spacing w:after="120"/>
        <w:jc w:val="left"/>
        <w:rPr>
          <w:rFonts w:cs="Arial"/>
          <w:b/>
        </w:rPr>
      </w:pPr>
      <w:bookmarkStart w:id="19" w:name="_Toc120017050"/>
      <w:bookmarkStart w:id="20" w:name="_Toc135655484"/>
      <w:bookmarkStart w:id="21" w:name="_Toc145841005"/>
      <w:r>
        <w:rPr>
          <w:b/>
        </w:rPr>
        <w:t>Miera úspešnosti postupu</w:t>
      </w:r>
      <w:r w:rsidR="0085750B">
        <w:rPr>
          <w:b/>
        </w:rPr>
        <w:t xml:space="preserve"> PNVIU 1: (</w:t>
      </w:r>
      <w:r w:rsidR="00C50544">
        <w:rPr>
          <w:b/>
        </w:rPr>
        <w:t>Uveďte konkrétny</w:t>
      </w:r>
      <w:r w:rsidR="0085750B">
        <w:rPr>
          <w:b/>
        </w:rPr>
        <w:t xml:space="preserve"> postup PNVIU)__________________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276"/>
        <w:gridCol w:w="1276"/>
      </w:tblGrid>
      <w:tr w:rsidR="0085750B" w:rsidRPr="00083A88" w14:paraId="2541DB0D" w14:textId="77777777" w:rsidTr="0085750B">
        <w:trPr>
          <w:cantSplit/>
          <w:trHeight w:val="473"/>
        </w:trPr>
        <w:tc>
          <w:tcPr>
            <w:tcW w:w="6487" w:type="dxa"/>
            <w:vMerge w:val="restart"/>
            <w:shd w:val="clear" w:color="auto" w:fill="99CCFF"/>
            <w:vAlign w:val="center"/>
          </w:tcPr>
          <w:p w14:paraId="76B273CA" w14:textId="77777777" w:rsidR="0085750B" w:rsidRPr="00083A88" w:rsidRDefault="0085750B" w:rsidP="0085750B">
            <w:pPr>
              <w:pStyle w:val="Textkrper2Tabelle"/>
              <w:rPr>
                <w:rFonts w:cs="Arial"/>
              </w:rPr>
            </w:pPr>
            <w:r>
              <w:t>Miera úspešnosti uchádzača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711143B" w14:textId="2FCBB008" w:rsidR="0085750B" w:rsidRPr="00083A88" w:rsidRDefault="00C50544" w:rsidP="0085750B">
            <w:pPr>
              <w:pStyle w:val="Textkrper2Tabelle"/>
              <w:jc w:val="center"/>
              <w:rPr>
                <w:rFonts w:cs="Arial"/>
              </w:rPr>
            </w:pPr>
            <w:r>
              <w:t>Percentuálny podiel</w:t>
            </w:r>
          </w:p>
        </w:tc>
      </w:tr>
      <w:tr w:rsidR="0085750B" w:rsidRPr="00083A88" w14:paraId="60B643B2" w14:textId="77777777" w:rsidTr="0085750B">
        <w:trPr>
          <w:cantSplit/>
          <w:trHeight w:val="473"/>
        </w:trPr>
        <w:tc>
          <w:tcPr>
            <w:tcW w:w="6487" w:type="dxa"/>
            <w:vMerge/>
            <w:shd w:val="clear" w:color="auto" w:fill="D9D9D9"/>
          </w:tcPr>
          <w:p w14:paraId="6A7D3D5D" w14:textId="77777777" w:rsidR="0085750B" w:rsidRPr="00083A88" w:rsidRDefault="0085750B" w:rsidP="0085750B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61A8091A" w14:textId="77777777" w:rsidR="0085750B" w:rsidRPr="00083A88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>
              <w:t>Ž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06720F01" w14:textId="77777777" w:rsidR="0085750B" w:rsidRPr="00083A88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>
              <w:t>M</w:t>
            </w:r>
          </w:p>
        </w:tc>
      </w:tr>
      <w:tr w:rsidR="0085750B" w:rsidRPr="00083A88" w14:paraId="73CCE834" w14:textId="77777777" w:rsidTr="0085750B">
        <w:tc>
          <w:tcPr>
            <w:tcW w:w="6487" w:type="dxa"/>
          </w:tcPr>
          <w:p w14:paraId="4B4FF58E" w14:textId="2FDDEF57" w:rsidR="0085750B" w:rsidRPr="00083A88" w:rsidRDefault="00351B33" w:rsidP="0085750B">
            <w:pPr>
              <w:pStyle w:val="Textkrper2Tabelle"/>
              <w:rPr>
                <w:rFonts w:cs="Arial"/>
              </w:rPr>
            </w:pPr>
            <w:r>
              <w:t>Uchádzači, ktorí dokončili celý proces PNVIU.</w:t>
            </w:r>
          </w:p>
        </w:tc>
        <w:tc>
          <w:tcPr>
            <w:tcW w:w="1276" w:type="dxa"/>
            <w:vAlign w:val="center"/>
          </w:tcPr>
          <w:p w14:paraId="558C2605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7C9B7B0F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083A88" w14:paraId="2692B666" w14:textId="77777777" w:rsidTr="0085750B">
        <w:tc>
          <w:tcPr>
            <w:tcW w:w="6487" w:type="dxa"/>
          </w:tcPr>
          <w:p w14:paraId="16F5198A" w14:textId="19A247F3" w:rsidR="0085750B" w:rsidRPr="00083A88" w:rsidRDefault="00351B33" w:rsidP="0085750B">
            <w:pPr>
              <w:pStyle w:val="Textkrper2Tabelle"/>
              <w:rPr>
                <w:rFonts w:cs="Arial"/>
              </w:rPr>
            </w:pPr>
            <w:r>
              <w:t>Uchádzači, ktorí pokračovali v ďalšom vzdelávaní alebo školení.</w:t>
            </w:r>
          </w:p>
        </w:tc>
        <w:tc>
          <w:tcPr>
            <w:tcW w:w="1276" w:type="dxa"/>
            <w:vAlign w:val="center"/>
          </w:tcPr>
          <w:p w14:paraId="53E18658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DEBB530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083A88" w14:paraId="7347FDEA" w14:textId="77777777" w:rsidTr="00D13281">
        <w:trPr>
          <w:trHeight w:val="145"/>
        </w:trPr>
        <w:tc>
          <w:tcPr>
            <w:tcW w:w="6487" w:type="dxa"/>
          </w:tcPr>
          <w:p w14:paraId="656C373A" w14:textId="73F1BAF5" w:rsidR="0085750B" w:rsidRPr="00083A88" w:rsidRDefault="00351B33" w:rsidP="0085750B">
            <w:pPr>
              <w:pStyle w:val="Textkrper2Tabelle"/>
              <w:rPr>
                <w:rFonts w:cs="Arial"/>
              </w:rPr>
            </w:pPr>
            <w:r>
              <w:t>Uchádzači, ktorí získali kvalifikáciu, v akej príslušné pohlavie nemá vysoké zastúpenie.</w:t>
            </w:r>
          </w:p>
        </w:tc>
        <w:tc>
          <w:tcPr>
            <w:tcW w:w="1276" w:type="dxa"/>
            <w:vAlign w:val="center"/>
          </w:tcPr>
          <w:p w14:paraId="038F938D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361C35C8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68CF8CF5" w14:textId="2948264A" w:rsidR="0085750B" w:rsidRPr="00083A88" w:rsidRDefault="00351B33" w:rsidP="0085750B">
      <w:pPr>
        <w:pStyle w:val="Textkrper1"/>
        <w:spacing w:after="120"/>
        <w:jc w:val="left"/>
        <w:rPr>
          <w:rFonts w:cs="Arial"/>
          <w:b/>
        </w:rPr>
      </w:pPr>
      <w:r>
        <w:rPr>
          <w:b/>
        </w:rPr>
        <w:t>Miera úspešnosti postupu</w:t>
      </w:r>
      <w:r w:rsidR="0085750B">
        <w:rPr>
          <w:b/>
        </w:rPr>
        <w:t xml:space="preserve"> PNVIU 2: (</w:t>
      </w:r>
      <w:r w:rsidR="00C50544">
        <w:rPr>
          <w:b/>
        </w:rPr>
        <w:t>Uveďte konkrétny</w:t>
      </w:r>
      <w:r w:rsidR="0085750B">
        <w:rPr>
          <w:b/>
        </w:rPr>
        <w:t xml:space="preserve"> postup PNVIU)__________________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276"/>
        <w:gridCol w:w="1276"/>
      </w:tblGrid>
      <w:tr w:rsidR="0085750B" w:rsidRPr="00083A88" w14:paraId="77F899D3" w14:textId="77777777" w:rsidTr="0085750B">
        <w:trPr>
          <w:cantSplit/>
          <w:trHeight w:val="473"/>
        </w:trPr>
        <w:tc>
          <w:tcPr>
            <w:tcW w:w="6487" w:type="dxa"/>
            <w:vMerge w:val="restart"/>
            <w:shd w:val="clear" w:color="auto" w:fill="99CCFF"/>
            <w:vAlign w:val="center"/>
          </w:tcPr>
          <w:p w14:paraId="7D5F9513" w14:textId="77777777" w:rsidR="0085750B" w:rsidRPr="00083A88" w:rsidRDefault="0085750B" w:rsidP="0085750B">
            <w:pPr>
              <w:pStyle w:val="Textkrper2Tabelle"/>
              <w:rPr>
                <w:rFonts w:cs="Arial"/>
              </w:rPr>
            </w:pPr>
            <w:r>
              <w:t>Miera úspešnosti uchádzača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E706B1" w14:textId="3C9E406C" w:rsidR="0085750B" w:rsidRPr="00083A88" w:rsidRDefault="00C50544" w:rsidP="0085750B">
            <w:pPr>
              <w:pStyle w:val="Textkrper2Tabelle"/>
              <w:jc w:val="center"/>
              <w:rPr>
                <w:rFonts w:cs="Arial"/>
              </w:rPr>
            </w:pPr>
            <w:r>
              <w:t>Percentuálny podiel</w:t>
            </w:r>
          </w:p>
        </w:tc>
      </w:tr>
      <w:tr w:rsidR="0085750B" w:rsidRPr="00083A88" w14:paraId="3080E796" w14:textId="77777777" w:rsidTr="0085750B">
        <w:trPr>
          <w:cantSplit/>
          <w:trHeight w:val="473"/>
        </w:trPr>
        <w:tc>
          <w:tcPr>
            <w:tcW w:w="6487" w:type="dxa"/>
            <w:vMerge/>
            <w:shd w:val="clear" w:color="auto" w:fill="D9D9D9"/>
          </w:tcPr>
          <w:p w14:paraId="17323894" w14:textId="77777777" w:rsidR="0085750B" w:rsidRPr="00083A88" w:rsidRDefault="0085750B" w:rsidP="0085750B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7CB1423B" w14:textId="77777777" w:rsidR="0085750B" w:rsidRPr="00083A88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>
              <w:t>Ž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3746C1AD" w14:textId="77777777" w:rsidR="0085750B" w:rsidRPr="00083A88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>
              <w:t>M</w:t>
            </w:r>
          </w:p>
        </w:tc>
      </w:tr>
      <w:tr w:rsidR="0085750B" w:rsidRPr="00083A88" w14:paraId="3BD5C093" w14:textId="77777777" w:rsidTr="0085750B">
        <w:tc>
          <w:tcPr>
            <w:tcW w:w="6487" w:type="dxa"/>
          </w:tcPr>
          <w:p w14:paraId="5C4121E2" w14:textId="068437C9" w:rsidR="0085750B" w:rsidRPr="00083A88" w:rsidRDefault="00351B33" w:rsidP="0085750B">
            <w:pPr>
              <w:pStyle w:val="Textkrper2Tabelle"/>
              <w:rPr>
                <w:rFonts w:cs="Arial"/>
              </w:rPr>
            </w:pPr>
            <w:r>
              <w:t>Uchádzači, ktorí dokončili celý proces PNVIU.</w:t>
            </w:r>
          </w:p>
        </w:tc>
        <w:tc>
          <w:tcPr>
            <w:tcW w:w="1276" w:type="dxa"/>
            <w:vAlign w:val="center"/>
          </w:tcPr>
          <w:p w14:paraId="49BDC460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10237896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083A88" w14:paraId="1A45239A" w14:textId="77777777" w:rsidTr="0085750B">
        <w:tc>
          <w:tcPr>
            <w:tcW w:w="6487" w:type="dxa"/>
          </w:tcPr>
          <w:p w14:paraId="12499615" w14:textId="2E57C375" w:rsidR="0085750B" w:rsidRPr="00083A88" w:rsidRDefault="00351B33" w:rsidP="0085750B">
            <w:pPr>
              <w:pStyle w:val="Textkrper2Tabelle"/>
              <w:rPr>
                <w:rFonts w:cs="Arial"/>
              </w:rPr>
            </w:pPr>
            <w:r>
              <w:t>Uchádzači, ktorí pokračovali v ďalšom vzdelávaní alebo školení.</w:t>
            </w:r>
          </w:p>
        </w:tc>
        <w:tc>
          <w:tcPr>
            <w:tcW w:w="1276" w:type="dxa"/>
            <w:vAlign w:val="center"/>
          </w:tcPr>
          <w:p w14:paraId="2C0F4C77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61F54AD8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083A88" w14:paraId="6F9CE3F2" w14:textId="77777777" w:rsidTr="0085750B">
        <w:tc>
          <w:tcPr>
            <w:tcW w:w="6487" w:type="dxa"/>
          </w:tcPr>
          <w:p w14:paraId="69738A55" w14:textId="6909BC4C" w:rsidR="0085750B" w:rsidRPr="00083A88" w:rsidRDefault="00351B33" w:rsidP="0085750B">
            <w:pPr>
              <w:pStyle w:val="Textkrper2Tabelle"/>
              <w:rPr>
                <w:rFonts w:cs="Arial"/>
              </w:rPr>
            </w:pPr>
            <w:r>
              <w:t>Uchádzači, ktorí získali kvalifikáciu, v akej príslušné pohlavie nemá vysoké zastúpenie.</w:t>
            </w:r>
          </w:p>
        </w:tc>
        <w:tc>
          <w:tcPr>
            <w:tcW w:w="1276" w:type="dxa"/>
            <w:vAlign w:val="center"/>
          </w:tcPr>
          <w:p w14:paraId="108ED259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52285049" w14:textId="77777777" w:rsidR="0085750B" w:rsidRPr="00083A88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5D30F1A" w14:textId="0DBD90E5" w:rsidR="002D7406" w:rsidRPr="00083A88" w:rsidRDefault="002D7406" w:rsidP="002D7406">
      <w:pPr>
        <w:spacing w:before="120"/>
      </w:pPr>
      <w:r>
        <w:t>V prípade potreby vložte ďalšie tabuľky.</w:t>
      </w:r>
    </w:p>
    <w:p w14:paraId="37CAF577" w14:textId="77777777" w:rsidR="000A3639" w:rsidRPr="00083A88" w:rsidRDefault="000A3639" w:rsidP="000A3639">
      <w:pPr>
        <w:pStyle w:val="Textkrper1"/>
        <w:rPr>
          <w:rFonts w:cs="Arial"/>
        </w:rPr>
      </w:pPr>
    </w:p>
    <w:p w14:paraId="6A132D62" w14:textId="7DA2A2FA" w:rsidR="000A3639" w:rsidRPr="00083A88" w:rsidRDefault="000A3639" w:rsidP="000A3639">
      <w:pPr>
        <w:pStyle w:val="Textkrper1"/>
        <w:rPr>
          <w:rFonts w:cs="Arial"/>
        </w:rPr>
      </w:pPr>
      <w:r>
        <w:t xml:space="preserve">V prípade </w:t>
      </w:r>
      <w:r w:rsidR="00351B33">
        <w:t xml:space="preserve">rodových </w:t>
      </w:r>
      <w:r>
        <w:t>rozdielov: Ako je možné vysvetliť tento rozdiel?</w:t>
      </w:r>
    </w:p>
    <w:p w14:paraId="7CC102A8" w14:textId="77777777" w:rsidR="000A3639" w:rsidRPr="00083A88" w:rsidRDefault="000A3639" w:rsidP="000A3639">
      <w:pPr>
        <w:pStyle w:val="Textkrper1"/>
        <w:rPr>
          <w:rFonts w:cs="Arial"/>
        </w:rPr>
      </w:pPr>
    </w:p>
    <w:p w14:paraId="138FE31E" w14:textId="77777777" w:rsidR="000A3639" w:rsidRPr="00083A88" w:rsidRDefault="000A3639" w:rsidP="000A363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0A3639" w:rsidRPr="00083A88" w14:paraId="55B2649E" w14:textId="77777777" w:rsidTr="006D116E">
        <w:trPr>
          <w:trHeight w:val="821"/>
        </w:trPr>
        <w:tc>
          <w:tcPr>
            <w:tcW w:w="8942" w:type="dxa"/>
          </w:tcPr>
          <w:p w14:paraId="1208A196" w14:textId="77777777" w:rsidR="000A3639" w:rsidRPr="00083A88" w:rsidRDefault="000A3639" w:rsidP="006D116E">
            <w:pPr>
              <w:pStyle w:val="Textkrper2Tabelle"/>
              <w:rPr>
                <w:rFonts w:cs="Arial"/>
              </w:rPr>
            </w:pPr>
          </w:p>
          <w:p w14:paraId="702BA6FE" w14:textId="77777777" w:rsidR="000A3639" w:rsidRPr="00083A88" w:rsidRDefault="000A3639" w:rsidP="006D116E">
            <w:pPr>
              <w:pStyle w:val="Textkrper2Tabelle"/>
              <w:rPr>
                <w:rFonts w:cs="Arial"/>
              </w:rPr>
            </w:pPr>
          </w:p>
        </w:tc>
      </w:tr>
    </w:tbl>
    <w:p w14:paraId="1EA63A31" w14:textId="77777777" w:rsidR="000A3639" w:rsidRPr="00083A88" w:rsidRDefault="000A3639" w:rsidP="002D7406">
      <w:pPr>
        <w:spacing w:before="120"/>
      </w:pPr>
    </w:p>
    <w:p w14:paraId="268E0D35" w14:textId="77777777" w:rsidR="000A3639" w:rsidRPr="00083A88" w:rsidRDefault="000A3639">
      <w:pPr>
        <w:jc w:val="left"/>
        <w:rPr>
          <w:rFonts w:cs="Arial"/>
          <w:bCs/>
          <w:kern w:val="32"/>
          <w:sz w:val="28"/>
          <w:szCs w:val="32"/>
        </w:rPr>
      </w:pPr>
      <w:r>
        <w:br w:type="page"/>
      </w:r>
    </w:p>
    <w:p w14:paraId="79C7119F" w14:textId="0E004C47" w:rsidR="00FF7CE2" w:rsidRPr="00083A88" w:rsidRDefault="00351B33" w:rsidP="00AF7DB0">
      <w:pPr>
        <w:pStyle w:val="Kop1"/>
        <w:ind w:left="567"/>
      </w:pPr>
      <w:r>
        <w:lastRenderedPageBreak/>
        <w:t>Miera zamestnanosti</w:t>
      </w:r>
      <w:r w:rsidR="00D621B8">
        <w:t xml:space="preserve"> po potvrdení vzdelania alebo učenia</w:t>
      </w:r>
      <w:bookmarkEnd w:id="19"/>
      <w:bookmarkEnd w:id="20"/>
      <w:bookmarkEnd w:id="21"/>
    </w:p>
    <w:p w14:paraId="07DBD72A" w14:textId="54E26B4D" w:rsidR="00D621B8" w:rsidRPr="00083A88" w:rsidRDefault="00351B33" w:rsidP="00D621B8">
      <w:pPr>
        <w:pStyle w:val="Textkrper1"/>
        <w:spacing w:before="240" w:after="60"/>
        <w:rPr>
          <w:rFonts w:cs="Arial"/>
          <w:b/>
        </w:rPr>
      </w:pPr>
      <w:r>
        <w:rPr>
          <w:b/>
        </w:rPr>
        <w:t>Celková miera úspešnosti</w:t>
      </w:r>
      <w:r w:rsidR="00D621B8">
        <w:rPr>
          <w:b/>
        </w:rPr>
        <w:t xml:space="preserve"> za rok: ____</w:t>
      </w:r>
    </w:p>
    <w:tbl>
      <w:tblPr>
        <w:tblW w:w="8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080"/>
        <w:gridCol w:w="1260"/>
        <w:gridCol w:w="1080"/>
      </w:tblGrid>
      <w:tr w:rsidR="00D621B8" w:rsidRPr="00083A88" w14:paraId="7069A83F" w14:textId="77777777" w:rsidTr="00D621B8">
        <w:trPr>
          <w:cantSplit/>
          <w:trHeight w:val="430"/>
        </w:trPr>
        <w:tc>
          <w:tcPr>
            <w:tcW w:w="5220" w:type="dxa"/>
            <w:vMerge w:val="restart"/>
            <w:shd w:val="clear" w:color="auto" w:fill="99CCFF"/>
            <w:vAlign w:val="center"/>
          </w:tcPr>
          <w:p w14:paraId="17DA1936" w14:textId="77777777" w:rsidR="00D621B8" w:rsidRPr="00083A88" w:rsidRDefault="00D621B8" w:rsidP="00D621B8">
            <w:pPr>
              <w:pStyle w:val="Textkrper2Tabelle"/>
              <w:tabs>
                <w:tab w:val="left" w:pos="2613"/>
              </w:tabs>
              <w:ind w:left="-108" w:firstLine="142"/>
              <w:rPr>
                <w:rFonts w:cs="Arial"/>
              </w:rPr>
            </w:pPr>
            <w:r>
              <w:t>Miery zamestnanosti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505F3E0" w14:textId="48CEB3F7" w:rsidR="00D621B8" w:rsidRPr="00083A88" w:rsidRDefault="00C50544" w:rsidP="00D621B8">
            <w:pPr>
              <w:pStyle w:val="Textkrper2Tabelle"/>
              <w:tabs>
                <w:tab w:val="left" w:pos="2613"/>
              </w:tabs>
              <w:jc w:val="center"/>
              <w:rPr>
                <w:rFonts w:cs="Arial"/>
              </w:rPr>
            </w:pPr>
            <w:r>
              <w:t>Percentuálny podiel</w:t>
            </w:r>
            <w:r w:rsidR="00D621B8">
              <w:t xml:space="preserve"> všetkých úspešných uchádzačov*</w:t>
            </w:r>
          </w:p>
        </w:tc>
      </w:tr>
      <w:tr w:rsidR="00D621B8" w:rsidRPr="00083A88" w14:paraId="0CA3E392" w14:textId="77777777" w:rsidTr="00D621B8">
        <w:trPr>
          <w:cantSplit/>
          <w:trHeight w:val="430"/>
        </w:trPr>
        <w:tc>
          <w:tcPr>
            <w:tcW w:w="5220" w:type="dxa"/>
            <w:vMerge/>
            <w:shd w:val="clear" w:color="auto" w:fill="D9D9D9"/>
          </w:tcPr>
          <w:p w14:paraId="20686ADB" w14:textId="77777777" w:rsidR="00D621B8" w:rsidRPr="00083A88" w:rsidRDefault="00D621B8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080" w:type="dxa"/>
            <w:shd w:val="clear" w:color="auto" w:fill="CCFFFF"/>
          </w:tcPr>
          <w:p w14:paraId="60D811AC" w14:textId="77777777" w:rsidR="00D621B8" w:rsidRPr="00083A88" w:rsidRDefault="00D621B8" w:rsidP="006D116E">
            <w:pPr>
              <w:pStyle w:val="Textkrper2Tabelle"/>
              <w:jc w:val="center"/>
              <w:rPr>
                <w:rFonts w:cs="Arial"/>
              </w:rPr>
            </w:pPr>
            <w:r>
              <w:t>Ž</w:t>
            </w:r>
          </w:p>
        </w:tc>
        <w:tc>
          <w:tcPr>
            <w:tcW w:w="1260" w:type="dxa"/>
            <w:shd w:val="clear" w:color="auto" w:fill="CCFFFF"/>
          </w:tcPr>
          <w:p w14:paraId="5C2AE393" w14:textId="77777777" w:rsidR="00D621B8" w:rsidRPr="00083A88" w:rsidRDefault="00D621B8" w:rsidP="006D116E">
            <w:pPr>
              <w:pStyle w:val="Textkrper2Tabelle"/>
              <w:jc w:val="center"/>
              <w:rPr>
                <w:rFonts w:cs="Arial"/>
              </w:rPr>
            </w:pPr>
            <w:r>
              <w:t>M</w:t>
            </w:r>
          </w:p>
        </w:tc>
        <w:tc>
          <w:tcPr>
            <w:tcW w:w="1080" w:type="dxa"/>
            <w:shd w:val="clear" w:color="auto" w:fill="CCFFFF"/>
          </w:tcPr>
          <w:p w14:paraId="74697469" w14:textId="77777777" w:rsidR="00D621B8" w:rsidRPr="00083A88" w:rsidRDefault="00D621B8" w:rsidP="006D116E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D621B8" w:rsidRPr="00083A88" w14:paraId="35C0EF1D" w14:textId="77777777" w:rsidTr="00D621B8">
        <w:trPr>
          <w:trHeight w:val="540"/>
        </w:trPr>
        <w:tc>
          <w:tcPr>
            <w:tcW w:w="5220" w:type="dxa"/>
            <w:vAlign w:val="center"/>
          </w:tcPr>
          <w:p w14:paraId="065E2299" w14:textId="34F6C7B1" w:rsidR="00D621B8" w:rsidRPr="00083A88" w:rsidRDefault="00D621B8" w:rsidP="006D116E">
            <w:pPr>
              <w:pStyle w:val="Textkrper2Tabelle"/>
              <w:rPr>
                <w:rFonts w:cs="Arial"/>
              </w:rPr>
            </w:pPr>
            <w:r>
              <w:t>Úspešní uchádzači, ktorí si našli zamestnanie, v akom pohlavie má nízke zastúpenie, do jedného roka po skončení programu.</w:t>
            </w:r>
          </w:p>
        </w:tc>
        <w:tc>
          <w:tcPr>
            <w:tcW w:w="1080" w:type="dxa"/>
            <w:vAlign w:val="center"/>
          </w:tcPr>
          <w:p w14:paraId="6461F0CA" w14:textId="77777777" w:rsidR="00D621B8" w:rsidRPr="00083A88" w:rsidRDefault="00D621B8" w:rsidP="006D116E">
            <w:pPr>
              <w:pStyle w:val="Textkrper2Tabelle"/>
              <w:ind w:left="-108" w:firstLine="108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1C5F71D7" w14:textId="77777777" w:rsidR="00D621B8" w:rsidRPr="00083A88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149F13A2" w14:textId="77777777" w:rsidR="00D621B8" w:rsidRPr="00083A88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D621B8" w:rsidRPr="00083A88" w14:paraId="4AFE568E" w14:textId="77777777" w:rsidTr="00D621B8">
        <w:trPr>
          <w:trHeight w:val="540"/>
        </w:trPr>
        <w:tc>
          <w:tcPr>
            <w:tcW w:w="5220" w:type="dxa"/>
            <w:vAlign w:val="center"/>
          </w:tcPr>
          <w:p w14:paraId="45A20D64" w14:textId="3CC0EEBC" w:rsidR="00D621B8" w:rsidRPr="00083A88" w:rsidRDefault="00D621B8" w:rsidP="006D116E">
            <w:pPr>
              <w:pStyle w:val="Textkrper2Tabelle"/>
              <w:spacing w:after="120"/>
              <w:rPr>
                <w:rFonts w:cs="Arial"/>
              </w:rPr>
            </w:pPr>
            <w:r>
              <w:t>Úspešní uchádzači, ktorí si našli zamestnanie, v akom pohlavie má nízke zastúpenie, do jedného roka po skončení programu.</w:t>
            </w:r>
          </w:p>
        </w:tc>
        <w:tc>
          <w:tcPr>
            <w:tcW w:w="1080" w:type="dxa"/>
            <w:vAlign w:val="center"/>
          </w:tcPr>
          <w:p w14:paraId="74E897B5" w14:textId="77777777" w:rsidR="00D621B8" w:rsidRPr="00083A88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1A10E78D" w14:textId="77777777" w:rsidR="00D621B8" w:rsidRPr="00083A88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158FDC2D" w14:textId="77777777" w:rsidR="00D621B8" w:rsidRPr="00083A88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A4B65DF" w14:textId="4F2ECC10" w:rsidR="00D621B8" w:rsidRPr="00083A88" w:rsidRDefault="00D621B8" w:rsidP="00D621B8">
      <w:pPr>
        <w:pStyle w:val="Textkrper1"/>
        <w:rPr>
          <w:rFonts w:cs="Arial"/>
        </w:rPr>
      </w:pPr>
      <w:r>
        <w:t xml:space="preserve">*Uveďte </w:t>
      </w:r>
      <w:r w:rsidR="00351B33">
        <w:t>percentuálny podiel</w:t>
      </w:r>
      <w:r>
        <w:t xml:space="preserve"> žien-úspešných uchádzačiek o zamestnanie zo všetkých žien-úspešných uchádzačiek atď.</w:t>
      </w:r>
    </w:p>
    <w:p w14:paraId="78007C3A" w14:textId="7B6330EB" w:rsidR="00D621B8" w:rsidRPr="00083A88" w:rsidRDefault="00351B33" w:rsidP="00D621B8">
      <w:pPr>
        <w:pStyle w:val="Textkrper1"/>
        <w:spacing w:after="120"/>
        <w:jc w:val="left"/>
        <w:rPr>
          <w:rFonts w:cs="Arial"/>
          <w:b/>
        </w:rPr>
      </w:pPr>
      <w:r>
        <w:rPr>
          <w:b/>
        </w:rPr>
        <w:t>Miera úspešnosti postupu</w:t>
      </w:r>
      <w:r w:rsidR="00D621B8">
        <w:rPr>
          <w:b/>
        </w:rPr>
        <w:t xml:space="preserve"> PNVIU 1: (</w:t>
      </w:r>
      <w:r w:rsidR="00C50544">
        <w:rPr>
          <w:b/>
        </w:rPr>
        <w:t>Uveďte konkrétny</w:t>
      </w:r>
      <w:r w:rsidR="00D621B8">
        <w:rPr>
          <w:b/>
        </w:rPr>
        <w:t xml:space="preserve"> postup PNVIU)__________________</w:t>
      </w:r>
    </w:p>
    <w:tbl>
      <w:tblPr>
        <w:tblW w:w="8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080"/>
        <w:gridCol w:w="1260"/>
        <w:gridCol w:w="1080"/>
      </w:tblGrid>
      <w:tr w:rsidR="002D7406" w:rsidRPr="00083A88" w14:paraId="6615E02A" w14:textId="77777777" w:rsidTr="006D116E">
        <w:trPr>
          <w:cantSplit/>
          <w:trHeight w:val="430"/>
        </w:trPr>
        <w:tc>
          <w:tcPr>
            <w:tcW w:w="5220" w:type="dxa"/>
            <w:vMerge w:val="restart"/>
            <w:shd w:val="clear" w:color="auto" w:fill="99CCFF"/>
            <w:vAlign w:val="center"/>
          </w:tcPr>
          <w:p w14:paraId="6CE55E5C" w14:textId="77777777" w:rsidR="002D7406" w:rsidRPr="00083A88" w:rsidRDefault="002D7406" w:rsidP="006D116E">
            <w:pPr>
              <w:pStyle w:val="Textkrper2Tabelle"/>
              <w:tabs>
                <w:tab w:val="left" w:pos="2613"/>
              </w:tabs>
              <w:ind w:left="-108" w:firstLine="142"/>
              <w:rPr>
                <w:rFonts w:cs="Arial"/>
              </w:rPr>
            </w:pPr>
            <w:r>
              <w:t>Miery zamestnanosti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661EEE0" w14:textId="32EA38F2" w:rsidR="002D7406" w:rsidRPr="00083A88" w:rsidRDefault="00C50544" w:rsidP="006D116E">
            <w:pPr>
              <w:pStyle w:val="Textkrper2Tabelle"/>
              <w:tabs>
                <w:tab w:val="left" w:pos="2613"/>
              </w:tabs>
              <w:jc w:val="center"/>
              <w:rPr>
                <w:rFonts w:cs="Arial"/>
              </w:rPr>
            </w:pPr>
            <w:r>
              <w:t>Percentuálny podiel</w:t>
            </w:r>
            <w:r w:rsidR="002D7406">
              <w:t xml:space="preserve"> všetkých úspešných uchádzačov*</w:t>
            </w:r>
          </w:p>
        </w:tc>
      </w:tr>
      <w:tr w:rsidR="002D7406" w:rsidRPr="00083A88" w14:paraId="74129A45" w14:textId="77777777" w:rsidTr="006D116E">
        <w:trPr>
          <w:cantSplit/>
          <w:trHeight w:val="430"/>
        </w:trPr>
        <w:tc>
          <w:tcPr>
            <w:tcW w:w="5220" w:type="dxa"/>
            <w:vMerge/>
            <w:shd w:val="clear" w:color="auto" w:fill="D9D9D9"/>
          </w:tcPr>
          <w:p w14:paraId="70458E76" w14:textId="77777777" w:rsidR="002D7406" w:rsidRPr="00083A88" w:rsidRDefault="002D7406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080" w:type="dxa"/>
            <w:shd w:val="clear" w:color="auto" w:fill="CCFFFF"/>
          </w:tcPr>
          <w:p w14:paraId="37773197" w14:textId="77777777" w:rsidR="002D7406" w:rsidRPr="00083A88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>
              <w:t>Ž</w:t>
            </w:r>
          </w:p>
        </w:tc>
        <w:tc>
          <w:tcPr>
            <w:tcW w:w="1260" w:type="dxa"/>
            <w:shd w:val="clear" w:color="auto" w:fill="CCFFFF"/>
          </w:tcPr>
          <w:p w14:paraId="72B636E8" w14:textId="77777777" w:rsidR="002D7406" w:rsidRPr="00083A88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>
              <w:t>M</w:t>
            </w:r>
          </w:p>
        </w:tc>
        <w:tc>
          <w:tcPr>
            <w:tcW w:w="1080" w:type="dxa"/>
            <w:shd w:val="clear" w:color="auto" w:fill="CCFFFF"/>
          </w:tcPr>
          <w:p w14:paraId="5365664E" w14:textId="77777777" w:rsidR="002D7406" w:rsidRPr="00083A88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2D7406" w:rsidRPr="00083A88" w14:paraId="47B1D473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08B54467" w14:textId="77777777" w:rsidR="002D7406" w:rsidRPr="00083A88" w:rsidRDefault="002D7406" w:rsidP="006D116E">
            <w:pPr>
              <w:pStyle w:val="Textkrper2Tabelle"/>
              <w:rPr>
                <w:rFonts w:cs="Arial"/>
              </w:rPr>
            </w:pPr>
            <w:r>
              <w:t>Úspešní uchádzači, ktorí si našli zamestnanie, v akom pohlavie má nízke zastúpenie, do jedného roka po skončení programu.</w:t>
            </w:r>
          </w:p>
        </w:tc>
        <w:tc>
          <w:tcPr>
            <w:tcW w:w="1080" w:type="dxa"/>
            <w:vAlign w:val="center"/>
          </w:tcPr>
          <w:p w14:paraId="2D0DD64C" w14:textId="77777777" w:rsidR="002D7406" w:rsidRPr="00083A88" w:rsidRDefault="002D7406" w:rsidP="006D116E">
            <w:pPr>
              <w:pStyle w:val="Textkrper2Tabelle"/>
              <w:ind w:left="-108" w:firstLine="108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06E2E1E7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4901088D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2D7406" w:rsidRPr="00083A88" w14:paraId="1EC5F410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0C3027B5" w14:textId="77777777" w:rsidR="002D7406" w:rsidRPr="00083A88" w:rsidRDefault="002D7406" w:rsidP="006D116E">
            <w:pPr>
              <w:pStyle w:val="Textkrper2Tabelle"/>
              <w:spacing w:after="120"/>
              <w:rPr>
                <w:rFonts w:cs="Arial"/>
              </w:rPr>
            </w:pPr>
            <w:r>
              <w:t>Úspešní uchádzači, ktorí si našli zamestnanie, v akom pohlavie má nízke zastúpenie, do jedného roka po skončení programu.</w:t>
            </w:r>
          </w:p>
        </w:tc>
        <w:tc>
          <w:tcPr>
            <w:tcW w:w="1080" w:type="dxa"/>
            <w:vAlign w:val="center"/>
          </w:tcPr>
          <w:p w14:paraId="2E6FFBC2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191A1360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186611CF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0BA905B7" w14:textId="10BC91BC" w:rsidR="002D7406" w:rsidRPr="00083A88" w:rsidRDefault="00351B33" w:rsidP="002D7406">
      <w:pPr>
        <w:pStyle w:val="Textkrper1"/>
        <w:spacing w:after="120"/>
        <w:jc w:val="left"/>
        <w:rPr>
          <w:rFonts w:cs="Arial"/>
          <w:b/>
        </w:rPr>
      </w:pPr>
      <w:bookmarkStart w:id="22" w:name="_Toc120017051"/>
      <w:bookmarkStart w:id="23" w:name="_Toc135655485"/>
      <w:bookmarkStart w:id="24" w:name="_Toc145841006"/>
      <w:r>
        <w:rPr>
          <w:b/>
        </w:rPr>
        <w:t>Miera úspešnosti postupu</w:t>
      </w:r>
      <w:r w:rsidR="002D7406">
        <w:rPr>
          <w:b/>
        </w:rPr>
        <w:t xml:space="preserve"> PNVIU 2: (</w:t>
      </w:r>
      <w:r w:rsidR="00C50544">
        <w:rPr>
          <w:b/>
        </w:rPr>
        <w:t>Uveďte konkrétny</w:t>
      </w:r>
      <w:r w:rsidR="002D7406">
        <w:rPr>
          <w:b/>
        </w:rPr>
        <w:t xml:space="preserve"> postup PNVIU)__________________</w:t>
      </w:r>
    </w:p>
    <w:tbl>
      <w:tblPr>
        <w:tblW w:w="8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080"/>
        <w:gridCol w:w="1260"/>
        <w:gridCol w:w="1080"/>
      </w:tblGrid>
      <w:tr w:rsidR="002D7406" w:rsidRPr="00083A88" w14:paraId="3F817257" w14:textId="77777777" w:rsidTr="006D116E">
        <w:trPr>
          <w:cantSplit/>
          <w:trHeight w:val="430"/>
        </w:trPr>
        <w:tc>
          <w:tcPr>
            <w:tcW w:w="5220" w:type="dxa"/>
            <w:vMerge w:val="restart"/>
            <w:shd w:val="clear" w:color="auto" w:fill="99CCFF"/>
            <w:vAlign w:val="center"/>
          </w:tcPr>
          <w:p w14:paraId="2ABBFB24" w14:textId="77777777" w:rsidR="002D7406" w:rsidRPr="00083A88" w:rsidRDefault="002D7406" w:rsidP="006D116E">
            <w:pPr>
              <w:pStyle w:val="Textkrper2Tabelle"/>
              <w:tabs>
                <w:tab w:val="left" w:pos="2613"/>
              </w:tabs>
              <w:ind w:left="-108" w:firstLine="142"/>
              <w:rPr>
                <w:rFonts w:cs="Arial"/>
              </w:rPr>
            </w:pPr>
            <w:r>
              <w:t>Miery zamestnanosti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89E647B" w14:textId="745395DC" w:rsidR="002D7406" w:rsidRPr="00083A88" w:rsidRDefault="00C50544" w:rsidP="006D116E">
            <w:pPr>
              <w:pStyle w:val="Textkrper2Tabelle"/>
              <w:tabs>
                <w:tab w:val="left" w:pos="2613"/>
              </w:tabs>
              <w:jc w:val="center"/>
              <w:rPr>
                <w:rFonts w:cs="Arial"/>
              </w:rPr>
            </w:pPr>
            <w:r>
              <w:t>Percentuálny podiel</w:t>
            </w:r>
            <w:r w:rsidR="002D7406">
              <w:t xml:space="preserve"> všetkých úspešných uchádzačov*</w:t>
            </w:r>
          </w:p>
        </w:tc>
      </w:tr>
      <w:tr w:rsidR="002D7406" w:rsidRPr="00083A88" w14:paraId="077B20BD" w14:textId="77777777" w:rsidTr="006D116E">
        <w:trPr>
          <w:cantSplit/>
          <w:trHeight w:val="430"/>
        </w:trPr>
        <w:tc>
          <w:tcPr>
            <w:tcW w:w="5220" w:type="dxa"/>
            <w:vMerge/>
            <w:shd w:val="clear" w:color="auto" w:fill="D9D9D9"/>
          </w:tcPr>
          <w:p w14:paraId="640C3B29" w14:textId="77777777" w:rsidR="002D7406" w:rsidRPr="00083A88" w:rsidRDefault="002D7406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080" w:type="dxa"/>
            <w:shd w:val="clear" w:color="auto" w:fill="CCFFFF"/>
          </w:tcPr>
          <w:p w14:paraId="44467FA4" w14:textId="77777777" w:rsidR="002D7406" w:rsidRPr="00083A88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>
              <w:t>Ž</w:t>
            </w:r>
          </w:p>
        </w:tc>
        <w:tc>
          <w:tcPr>
            <w:tcW w:w="1260" w:type="dxa"/>
            <w:shd w:val="clear" w:color="auto" w:fill="CCFFFF"/>
          </w:tcPr>
          <w:p w14:paraId="5F9B980F" w14:textId="77777777" w:rsidR="002D7406" w:rsidRPr="00083A88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>
              <w:t>M</w:t>
            </w:r>
          </w:p>
        </w:tc>
        <w:tc>
          <w:tcPr>
            <w:tcW w:w="1080" w:type="dxa"/>
            <w:shd w:val="clear" w:color="auto" w:fill="CCFFFF"/>
          </w:tcPr>
          <w:p w14:paraId="6F255D59" w14:textId="77777777" w:rsidR="002D7406" w:rsidRPr="00083A88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>
              <w:t>Celkom</w:t>
            </w:r>
          </w:p>
        </w:tc>
      </w:tr>
      <w:tr w:rsidR="002D7406" w:rsidRPr="00083A88" w14:paraId="7AA3C8B5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19A39A73" w14:textId="77777777" w:rsidR="002D7406" w:rsidRPr="00083A88" w:rsidRDefault="002D7406" w:rsidP="006D116E">
            <w:pPr>
              <w:pStyle w:val="Textkrper2Tabelle"/>
              <w:rPr>
                <w:rFonts w:cs="Arial"/>
              </w:rPr>
            </w:pPr>
            <w:r>
              <w:t>Úspešní uchádzači, ktorí si našli zamestnanie, v akom pohlavie má nízke zastúpenie, do jedného roka po skončení programu.</w:t>
            </w:r>
          </w:p>
        </w:tc>
        <w:tc>
          <w:tcPr>
            <w:tcW w:w="1080" w:type="dxa"/>
            <w:vAlign w:val="center"/>
          </w:tcPr>
          <w:p w14:paraId="3468F290" w14:textId="77777777" w:rsidR="002D7406" w:rsidRPr="00083A88" w:rsidRDefault="002D7406" w:rsidP="006D116E">
            <w:pPr>
              <w:pStyle w:val="Textkrper2Tabelle"/>
              <w:ind w:left="-108" w:firstLine="108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392E4E69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4082F2A7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2D7406" w:rsidRPr="00083A88" w14:paraId="015AABE7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7857B200" w14:textId="77777777" w:rsidR="002D7406" w:rsidRPr="00083A88" w:rsidRDefault="002D7406" w:rsidP="006D116E">
            <w:pPr>
              <w:pStyle w:val="Textkrper2Tabelle"/>
              <w:spacing w:after="120"/>
              <w:rPr>
                <w:rFonts w:cs="Arial"/>
              </w:rPr>
            </w:pPr>
            <w:r>
              <w:t>Úspešní uchádzači, ktorí si našli zamestnanie, v akom pohlavie má nízke zastúpenie, do jedného roka po skončení programu.</w:t>
            </w:r>
          </w:p>
        </w:tc>
        <w:tc>
          <w:tcPr>
            <w:tcW w:w="1080" w:type="dxa"/>
            <w:vAlign w:val="center"/>
          </w:tcPr>
          <w:p w14:paraId="575499B8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6399FB16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254273A1" w14:textId="77777777" w:rsidR="002D7406" w:rsidRPr="00083A88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29053EE1" w14:textId="7C87CE30" w:rsidR="002D7406" w:rsidRPr="00083A88" w:rsidRDefault="002D7406" w:rsidP="002D7406">
      <w:pPr>
        <w:spacing w:before="120"/>
      </w:pPr>
      <w:r>
        <w:t>V prípade potreby vložte ďalšie tabuľky.</w:t>
      </w:r>
    </w:p>
    <w:p w14:paraId="71ACF851" w14:textId="77777777" w:rsidR="000A3639" w:rsidRPr="00083A88" w:rsidRDefault="000A3639" w:rsidP="000A3639">
      <w:pPr>
        <w:pStyle w:val="Textkrper1"/>
        <w:rPr>
          <w:rFonts w:cs="Arial"/>
        </w:rPr>
      </w:pPr>
    </w:p>
    <w:p w14:paraId="00379792" w14:textId="338E0B82" w:rsidR="000A3639" w:rsidRPr="00083A88" w:rsidRDefault="000A3639" w:rsidP="000A3639">
      <w:pPr>
        <w:pStyle w:val="Textkrper1"/>
        <w:rPr>
          <w:rFonts w:cs="Arial"/>
        </w:rPr>
      </w:pPr>
      <w:r>
        <w:t xml:space="preserve">V prípade </w:t>
      </w:r>
      <w:r w:rsidR="00351B33">
        <w:t xml:space="preserve">rodových </w:t>
      </w:r>
      <w:r>
        <w:t>rozdielov: Ako je možné vysvetliť tento rozdiel?</w:t>
      </w:r>
    </w:p>
    <w:p w14:paraId="6FBE7E7F" w14:textId="77777777" w:rsidR="000A3639" w:rsidRPr="00083A88" w:rsidRDefault="000A3639" w:rsidP="000A3639">
      <w:pPr>
        <w:pStyle w:val="Textkrper1"/>
        <w:rPr>
          <w:rFonts w:cs="Arial"/>
        </w:rPr>
      </w:pPr>
    </w:p>
    <w:p w14:paraId="7A07D2C2" w14:textId="77777777" w:rsidR="000A3639" w:rsidRPr="00083A88" w:rsidRDefault="000A3639" w:rsidP="000A363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0A3639" w:rsidRPr="00083A88" w14:paraId="6EA60223" w14:textId="77777777" w:rsidTr="006D116E">
        <w:trPr>
          <w:trHeight w:val="821"/>
        </w:trPr>
        <w:tc>
          <w:tcPr>
            <w:tcW w:w="8942" w:type="dxa"/>
          </w:tcPr>
          <w:p w14:paraId="192D5809" w14:textId="77777777" w:rsidR="000A3639" w:rsidRPr="00083A88" w:rsidRDefault="000A3639" w:rsidP="006D116E">
            <w:pPr>
              <w:pStyle w:val="Textkrper2Tabelle"/>
              <w:rPr>
                <w:rFonts w:cs="Arial"/>
              </w:rPr>
            </w:pPr>
          </w:p>
          <w:p w14:paraId="7B9718F9" w14:textId="77777777" w:rsidR="000A3639" w:rsidRPr="00083A88" w:rsidRDefault="000A3639" w:rsidP="006D116E">
            <w:pPr>
              <w:pStyle w:val="Textkrper2Tabelle"/>
              <w:rPr>
                <w:rFonts w:cs="Arial"/>
              </w:rPr>
            </w:pPr>
          </w:p>
        </w:tc>
      </w:tr>
    </w:tbl>
    <w:p w14:paraId="11912D03" w14:textId="77777777" w:rsidR="000A3639" w:rsidRPr="00083A88" w:rsidRDefault="000A3639" w:rsidP="000A3639">
      <w:pPr>
        <w:pStyle w:val="Textkrper1"/>
        <w:rPr>
          <w:rFonts w:cs="Arial"/>
        </w:rPr>
      </w:pPr>
    </w:p>
    <w:p w14:paraId="47C0FC4E" w14:textId="6C3CBE4E" w:rsidR="000A3639" w:rsidRPr="00083A88" w:rsidRDefault="00DC4F9E" w:rsidP="000A3639">
      <w:pPr>
        <w:pStyle w:val="Kop1"/>
        <w:ind w:left="567"/>
      </w:pPr>
      <w:r>
        <w:t>Informácie, nábor a</w:t>
      </w:r>
      <w:r w:rsidR="00351B33">
        <w:t> orientačný systém</w:t>
      </w:r>
    </w:p>
    <w:p w14:paraId="1A6EA885" w14:textId="283D28E1" w:rsidR="00DC4F9E" w:rsidRPr="00083A88" w:rsidRDefault="00DC4F9E" w:rsidP="00DC4F9E">
      <w:r>
        <w:t>Existujú adekvátne postupy náboru a poskytovania informácii, ktoré sa vzťahujú na ženy a na mužov?</w:t>
      </w:r>
    </w:p>
    <w:p w14:paraId="438B0598" w14:textId="306AA7D2" w:rsidR="00DC4F9E" w:rsidRPr="00083A88" w:rsidRDefault="00DC4F9E" w:rsidP="00351B33">
      <w:pPr>
        <w:pStyle w:val="Textkrper1"/>
        <w:spacing w:after="120"/>
        <w:ind w:firstLine="567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20D4EAC3" w14:textId="4D7DF292" w:rsidR="00DC4F9E" w:rsidRPr="00083A88" w:rsidRDefault="00DC4F9E" w:rsidP="00DC4F9E">
      <w:r>
        <w:t>Uplatňujú sa adekvátne postupy náboru a poskytovania informácií, ktoré sa neriadia rodovými stereotypmi vo vzdelávaní?</w:t>
      </w:r>
    </w:p>
    <w:p w14:paraId="233F040C" w14:textId="77777777" w:rsidR="00DC4F9E" w:rsidRPr="00083A88" w:rsidRDefault="00DC4F9E" w:rsidP="00DC4F9E">
      <w:pPr>
        <w:pStyle w:val="Textkrper1"/>
        <w:ind w:firstLine="567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519C06F7" w14:textId="2ED99FE7" w:rsidR="000A3639" w:rsidRPr="00083A88" w:rsidRDefault="006D116E" w:rsidP="000A3639">
      <w:pPr>
        <w:pStyle w:val="Textkrper1"/>
        <w:spacing w:before="180"/>
        <w:rPr>
          <w:rFonts w:cs="Arial"/>
        </w:rPr>
      </w:pPr>
      <w:r>
        <w:t xml:space="preserve">Používa sa nejaký </w:t>
      </w:r>
      <w:r w:rsidR="0035138B">
        <w:t>orientačný</w:t>
      </w:r>
      <w:r>
        <w:t xml:space="preserve"> systém s cieľom zabezpečiť, aby tieto dva pohlavia nemali obmedzené možnosti PNVIU kvôli rodovým stereotypom? </w:t>
      </w:r>
      <w:r>
        <w:tab/>
      </w:r>
    </w:p>
    <w:p w14:paraId="329D7855" w14:textId="01AED612" w:rsidR="000A3639" w:rsidRPr="00083A88" w:rsidRDefault="000A3639" w:rsidP="00DC4F9E">
      <w:pPr>
        <w:pStyle w:val="Textkrper1"/>
        <w:ind w:firstLine="567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2B571B79" w14:textId="77777777" w:rsidR="00DC4F9E" w:rsidRPr="00083A88" w:rsidRDefault="00DC4F9E" w:rsidP="00DC4F9E">
      <w:pPr>
        <w:pStyle w:val="Textkrper1"/>
        <w:ind w:firstLine="567"/>
        <w:rPr>
          <w:rFonts w:cs="Arial"/>
        </w:rPr>
      </w:pPr>
    </w:p>
    <w:p w14:paraId="1C8A1170" w14:textId="534F9601" w:rsidR="000A3639" w:rsidRPr="00083A88" w:rsidRDefault="00671088" w:rsidP="00DC4F9E">
      <w:pPr>
        <w:spacing w:before="120"/>
      </w:pPr>
      <w:r>
        <w:t>Stanovisko</w:t>
      </w:r>
      <w:r w:rsidR="000A3639">
        <w:t xml:space="preserve"> a vysvetleni</w:t>
      </w:r>
      <w:r>
        <w:t>e</w:t>
      </w:r>
    </w:p>
    <w:p w14:paraId="77CBA663" w14:textId="77777777" w:rsidR="000A3639" w:rsidRPr="00083A88" w:rsidRDefault="000A3639" w:rsidP="000A363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0A3639" w:rsidRPr="00083A88" w14:paraId="34E9A1CA" w14:textId="77777777" w:rsidTr="006D116E">
        <w:trPr>
          <w:trHeight w:val="821"/>
        </w:trPr>
        <w:tc>
          <w:tcPr>
            <w:tcW w:w="8942" w:type="dxa"/>
          </w:tcPr>
          <w:p w14:paraId="5ABB26B7" w14:textId="77777777" w:rsidR="000A3639" w:rsidRPr="00083A88" w:rsidRDefault="000A3639" w:rsidP="006D116E">
            <w:pPr>
              <w:pStyle w:val="Textkrper2Tabelle"/>
              <w:rPr>
                <w:rFonts w:cs="Arial"/>
              </w:rPr>
            </w:pPr>
          </w:p>
          <w:p w14:paraId="58C912F8" w14:textId="77777777" w:rsidR="000A3639" w:rsidRPr="00083A88" w:rsidRDefault="000A3639" w:rsidP="006D116E">
            <w:pPr>
              <w:pStyle w:val="Textkrper2Tabelle"/>
              <w:rPr>
                <w:rFonts w:cs="Arial"/>
              </w:rPr>
            </w:pPr>
          </w:p>
        </w:tc>
      </w:tr>
    </w:tbl>
    <w:p w14:paraId="6288043B" w14:textId="5CECC0D7" w:rsidR="00FF7CE2" w:rsidRPr="00083A88" w:rsidRDefault="002D7406" w:rsidP="00AF7DB0">
      <w:pPr>
        <w:pStyle w:val="Kop1"/>
        <w:ind w:left="567"/>
      </w:pPr>
      <w:r>
        <w:t>Postupy a materiály PNVIU</w:t>
      </w:r>
      <w:bookmarkEnd w:id="22"/>
      <w:bookmarkEnd w:id="23"/>
      <w:bookmarkEnd w:id="24"/>
    </w:p>
    <w:p w14:paraId="7678E7E7" w14:textId="22040AB4" w:rsidR="003D5F09" w:rsidRPr="00083A88" w:rsidRDefault="003D5F09" w:rsidP="003D5F09">
      <w:pPr>
        <w:pStyle w:val="Textkrper1"/>
        <w:spacing w:before="240"/>
        <w:rPr>
          <w:rFonts w:cs="Arial"/>
        </w:rPr>
      </w:pPr>
      <w:r>
        <w:t>Berie postup PNVIU do úvahy potreby, záujmy a skúsenosti žien a mužov?</w:t>
      </w:r>
    </w:p>
    <w:p w14:paraId="176570B2" w14:textId="77777777" w:rsidR="003D5F09" w:rsidRPr="00083A88" w:rsidRDefault="003D5F09" w:rsidP="003D5F09">
      <w:pPr>
        <w:pStyle w:val="Textkrper1"/>
        <w:ind w:firstLine="708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3504B6E8" w14:textId="3C1B4C50" w:rsidR="003D5F09" w:rsidRPr="00083A88" w:rsidRDefault="003D5F09" w:rsidP="003D5F09">
      <w:pPr>
        <w:pStyle w:val="Textkrper1"/>
        <w:rPr>
          <w:rFonts w:cs="Arial"/>
        </w:rPr>
      </w:pPr>
      <w:r>
        <w:t xml:space="preserve">Zahŕňa postup PNVIU rôzne zásady, smernice, metódy poradenstva a/alebo hodnotenia, ktoré čo </w:t>
      </w:r>
      <w:r w:rsidR="0035138B">
        <w:t>najlepšie</w:t>
      </w:r>
      <w:r>
        <w:t xml:space="preserve"> podporujú aktívne učenie sa mužov aj žien?</w:t>
      </w:r>
    </w:p>
    <w:p w14:paraId="403580B5" w14:textId="77777777" w:rsidR="003D5F09" w:rsidRPr="00083A88" w:rsidRDefault="003D5F09" w:rsidP="003D5F09">
      <w:pPr>
        <w:pStyle w:val="Textkrper1"/>
        <w:ind w:firstLine="708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51EE68FE" w14:textId="7876711B" w:rsidR="003D5F09" w:rsidRPr="00083A88" w:rsidRDefault="0035138B" w:rsidP="003D5F09">
      <w:pPr>
        <w:pStyle w:val="Textkrper1"/>
        <w:spacing w:before="240"/>
        <w:rPr>
          <w:rFonts w:cs="Arial"/>
        </w:rPr>
      </w:pPr>
      <w:r>
        <w:t>Pristupuje</w:t>
      </w:r>
      <w:r w:rsidR="003D5F09">
        <w:t xml:space="preserve"> sa k ženám a k mužom s rovnakou úctou?  </w:t>
      </w:r>
    </w:p>
    <w:p w14:paraId="423EC7EB" w14:textId="77777777" w:rsidR="003D5F09" w:rsidRPr="00083A88" w:rsidRDefault="003D5F09" w:rsidP="003D5F09">
      <w:pPr>
        <w:pStyle w:val="Textkrper1"/>
        <w:ind w:firstLine="708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7D884E92" w14:textId="77777777" w:rsidR="003D5F09" w:rsidRPr="00083A88" w:rsidRDefault="003D5F09" w:rsidP="003D5F09">
      <w:pPr>
        <w:pStyle w:val="Textkrper1"/>
        <w:spacing w:before="240"/>
        <w:rPr>
          <w:rFonts w:cs="Arial"/>
        </w:rPr>
      </w:pPr>
      <w:r>
        <w:t>Používa sa rodovo citlivý jazyk?</w:t>
      </w:r>
    </w:p>
    <w:p w14:paraId="713B2CD3" w14:textId="77777777" w:rsidR="003D5F09" w:rsidRPr="00083A88" w:rsidRDefault="003D5F09" w:rsidP="003D5F09">
      <w:pPr>
        <w:pStyle w:val="Textkrper1"/>
        <w:ind w:firstLine="708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40945649" w14:textId="77777777" w:rsidR="003D5F09" w:rsidRPr="00083A88" w:rsidRDefault="003D5F09" w:rsidP="003D5F09">
      <w:pPr>
        <w:pStyle w:val="Textkrper1"/>
        <w:rPr>
          <w:rFonts w:cs="Arial"/>
        </w:rPr>
      </w:pPr>
      <w:r>
        <w:t>Sú portfóliá, smernice a hodnotenia rodovo citlivé, čo sa týka používaného jazyka, príkladov a obrázkov?</w:t>
      </w:r>
    </w:p>
    <w:p w14:paraId="022233D5" w14:textId="77777777" w:rsidR="003D5F09" w:rsidRPr="00083A88" w:rsidRDefault="003D5F09" w:rsidP="003D5F09">
      <w:pPr>
        <w:pStyle w:val="Textkrper1"/>
        <w:ind w:firstLine="708"/>
        <w:rPr>
          <w:rFonts w:cs="Arial"/>
        </w:rPr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752B137F" w14:textId="066D75EF" w:rsidR="003D5F09" w:rsidRPr="00083A88" w:rsidRDefault="003D5F09" w:rsidP="003D5F09">
      <w:pPr>
        <w:pStyle w:val="Textkrper1"/>
        <w:spacing w:before="240"/>
        <w:rPr>
          <w:rFonts w:cs="Arial"/>
        </w:rPr>
      </w:pPr>
      <w:r>
        <w:t>Ak sa v materiáloch (portfóliá, smernice, online zdroje atď.) používajú stereotypy, debatuje sa o nich s účastníkmi?</w:t>
      </w:r>
    </w:p>
    <w:p w14:paraId="1097D3EC" w14:textId="2F3A92BC" w:rsidR="003D5F09" w:rsidRDefault="003D5F09" w:rsidP="003D5F09">
      <w:pPr>
        <w:pStyle w:val="Textkrper1"/>
        <w:ind w:firstLine="708"/>
      </w:pPr>
      <w:r>
        <w:rPr>
          <w:b/>
        </w:rPr>
        <w:t xml:space="preserve">O </w:t>
      </w:r>
      <w:r>
        <w:t>Áno, vo väčšine prípadov</w:t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Veľmi zriedkavo alebo takmer vôbec</w:t>
      </w:r>
    </w:p>
    <w:p w14:paraId="751BFF20" w14:textId="77777777" w:rsidR="00671088" w:rsidRPr="00083A88" w:rsidRDefault="00671088" w:rsidP="003D5F09">
      <w:pPr>
        <w:pStyle w:val="Textkrper1"/>
        <w:ind w:firstLine="708"/>
        <w:rPr>
          <w:rFonts w:cs="Arial"/>
        </w:rPr>
      </w:pPr>
    </w:p>
    <w:p w14:paraId="0735C6B5" w14:textId="5A116F0A" w:rsidR="003D5F09" w:rsidRPr="00083A88" w:rsidRDefault="00671088" w:rsidP="003D5F09">
      <w:pPr>
        <w:spacing w:before="120"/>
      </w:pPr>
      <w:r>
        <w:lastRenderedPageBreak/>
        <w:t>Stanovisko</w:t>
      </w:r>
      <w:r w:rsidR="003D5F09">
        <w:t xml:space="preserve"> k rodovej citlivosti pri poskytovaní PNVIU vo vašej inštitúcií</w:t>
      </w:r>
    </w:p>
    <w:p w14:paraId="05F4915F" w14:textId="77777777" w:rsidR="00DC4F9E" w:rsidRPr="00083A88" w:rsidRDefault="00DC4F9E" w:rsidP="00DC4F9E">
      <w:pPr>
        <w:pStyle w:val="Textkrper1"/>
        <w:rPr>
          <w:rFonts w:cs="Arial"/>
        </w:rPr>
      </w:pPr>
      <w:bookmarkStart w:id="25" w:name="_Toc120017052"/>
      <w:bookmarkStart w:id="26" w:name="_Toc135655486"/>
      <w:bookmarkStart w:id="27" w:name="_Toc145841007"/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DC4F9E" w:rsidRPr="00083A88" w14:paraId="635992B7" w14:textId="77777777" w:rsidTr="005E324F">
        <w:trPr>
          <w:trHeight w:val="821"/>
        </w:trPr>
        <w:tc>
          <w:tcPr>
            <w:tcW w:w="8942" w:type="dxa"/>
          </w:tcPr>
          <w:p w14:paraId="1279975F" w14:textId="77777777" w:rsidR="00DC4F9E" w:rsidRPr="00083A88" w:rsidRDefault="00DC4F9E" w:rsidP="005E324F">
            <w:pPr>
              <w:pStyle w:val="Textkrper2Tabelle"/>
              <w:rPr>
                <w:rFonts w:cs="Arial"/>
              </w:rPr>
            </w:pPr>
          </w:p>
          <w:p w14:paraId="5DB0D148" w14:textId="77777777" w:rsidR="00DC4F9E" w:rsidRPr="00083A88" w:rsidRDefault="00DC4F9E" w:rsidP="005E324F">
            <w:pPr>
              <w:pStyle w:val="Textkrper2Tabelle"/>
              <w:rPr>
                <w:rFonts w:cs="Arial"/>
              </w:rPr>
            </w:pPr>
          </w:p>
        </w:tc>
      </w:tr>
    </w:tbl>
    <w:p w14:paraId="3F476655" w14:textId="312D9FA0" w:rsidR="00DC4F9E" w:rsidRPr="00083A88" w:rsidRDefault="00DC4F9E">
      <w:pPr>
        <w:jc w:val="left"/>
        <w:rPr>
          <w:rFonts w:cs="Arial"/>
          <w:bCs/>
          <w:kern w:val="32"/>
          <w:sz w:val="28"/>
          <w:szCs w:val="32"/>
        </w:rPr>
      </w:pPr>
      <w:r>
        <w:br w:type="page"/>
      </w:r>
    </w:p>
    <w:p w14:paraId="77D12D6F" w14:textId="183918F7" w:rsidR="00FF7CE2" w:rsidRPr="00083A88" w:rsidRDefault="00FF7CE2" w:rsidP="00FF7CE2">
      <w:pPr>
        <w:pStyle w:val="Kop1"/>
        <w:ind w:left="567"/>
      </w:pPr>
      <w:r>
        <w:lastRenderedPageBreak/>
        <w:t>Zloženie správnej rady a vrcholového vedenia</w:t>
      </w:r>
      <w:bookmarkEnd w:id="25"/>
      <w:bookmarkEnd w:id="26"/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276"/>
        <w:gridCol w:w="1276"/>
        <w:gridCol w:w="1134"/>
        <w:gridCol w:w="1275"/>
        <w:gridCol w:w="1200"/>
      </w:tblGrid>
      <w:tr w:rsidR="003F08C1" w:rsidRPr="00083A88" w14:paraId="1C8AF7DB" w14:textId="77777777" w:rsidTr="00AE5395">
        <w:trPr>
          <w:trHeight w:val="187"/>
        </w:trPr>
        <w:tc>
          <w:tcPr>
            <w:tcW w:w="3085" w:type="dxa"/>
            <w:vMerge w:val="restart"/>
            <w:shd w:val="clear" w:color="auto" w:fill="99CCFF"/>
          </w:tcPr>
          <w:p w14:paraId="2EC8FBAE" w14:textId="77777777" w:rsidR="003F08C1" w:rsidRPr="00083A88" w:rsidRDefault="003F08C1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6BFB87" w14:textId="77777777" w:rsidR="003F08C1" w:rsidRPr="00083A88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C9D6886" w14:textId="77777777" w:rsidR="003F08C1" w:rsidRPr="00083A88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1200" w:type="dxa"/>
            <w:vMerge w:val="restart"/>
            <w:shd w:val="clear" w:color="auto" w:fill="99CCFF"/>
            <w:vAlign w:val="center"/>
          </w:tcPr>
          <w:p w14:paraId="5DBFA788" w14:textId="77777777" w:rsidR="003F08C1" w:rsidRPr="00083A88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>
              <w:t>Celkový počet</w:t>
            </w:r>
          </w:p>
        </w:tc>
      </w:tr>
      <w:tr w:rsidR="00AE5395" w:rsidRPr="00083A88" w14:paraId="2C463E81" w14:textId="77777777" w:rsidTr="00AE5395">
        <w:trPr>
          <w:trHeight w:val="187"/>
        </w:trPr>
        <w:tc>
          <w:tcPr>
            <w:tcW w:w="3085" w:type="dxa"/>
            <w:vMerge/>
            <w:shd w:val="clear" w:color="auto" w:fill="FF9900"/>
          </w:tcPr>
          <w:p w14:paraId="1A53522B" w14:textId="77777777" w:rsidR="003F08C1" w:rsidRPr="00083A88" w:rsidRDefault="003F08C1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09840BA6" w14:textId="77777777" w:rsidR="003F08C1" w:rsidRPr="00083A88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29BF927B" w14:textId="1AB30305" w:rsidR="003F08C1" w:rsidRPr="00083A88" w:rsidRDefault="00AE5395" w:rsidP="00AE5395">
            <w:pPr>
              <w:pStyle w:val="Textkrper2Tabelle"/>
              <w:jc w:val="center"/>
              <w:rPr>
                <w:rFonts w:cs="Arial"/>
              </w:rPr>
            </w:pPr>
            <w:r>
              <w:t>% Ž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356354D9" w14:textId="77777777" w:rsidR="003F08C1" w:rsidRPr="00083A88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275" w:type="dxa"/>
            <w:shd w:val="clear" w:color="auto" w:fill="CCFFFF"/>
          </w:tcPr>
          <w:p w14:paraId="3EBACC58" w14:textId="23D672AD" w:rsidR="003F08C1" w:rsidRPr="00083A88" w:rsidRDefault="00AE5395" w:rsidP="00AE641E">
            <w:pPr>
              <w:pStyle w:val="Textkrper2Tabelle"/>
              <w:jc w:val="center"/>
              <w:rPr>
                <w:rFonts w:cs="Arial"/>
              </w:rPr>
            </w:pPr>
            <w:r>
              <w:t>% M</w:t>
            </w:r>
          </w:p>
        </w:tc>
        <w:tc>
          <w:tcPr>
            <w:tcW w:w="1200" w:type="dxa"/>
            <w:vMerge/>
            <w:shd w:val="clear" w:color="auto" w:fill="FF9900"/>
            <w:vAlign w:val="center"/>
          </w:tcPr>
          <w:p w14:paraId="1F3E18B3" w14:textId="77777777" w:rsidR="003F08C1" w:rsidRPr="00083A88" w:rsidRDefault="003F08C1" w:rsidP="00AE641E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AE5395" w:rsidRPr="00083A88" w14:paraId="127D1CFE" w14:textId="77777777" w:rsidTr="00AE5395">
        <w:trPr>
          <w:trHeight w:val="512"/>
        </w:trPr>
        <w:tc>
          <w:tcPr>
            <w:tcW w:w="3085" w:type="dxa"/>
            <w:vAlign w:val="center"/>
          </w:tcPr>
          <w:p w14:paraId="1DD8AC8A" w14:textId="77777777" w:rsidR="003F08C1" w:rsidRPr="00083A88" w:rsidRDefault="003F08C1" w:rsidP="00DF7D35">
            <w:pPr>
              <w:pStyle w:val="Textkrper2Tabelle"/>
              <w:rPr>
                <w:rFonts w:cs="Arial"/>
              </w:rPr>
            </w:pPr>
            <w:r>
              <w:t>Počet zamestnancov inštitúcie</w:t>
            </w:r>
          </w:p>
        </w:tc>
        <w:tc>
          <w:tcPr>
            <w:tcW w:w="1276" w:type="dxa"/>
            <w:vAlign w:val="center"/>
          </w:tcPr>
          <w:p w14:paraId="1C5FDD29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24B43C1F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1733D04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2CF88E6F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567CF2D8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083A88" w14:paraId="78F16958" w14:textId="77777777" w:rsidTr="00AE5395">
        <w:trPr>
          <w:trHeight w:val="449"/>
        </w:trPr>
        <w:tc>
          <w:tcPr>
            <w:tcW w:w="3085" w:type="dxa"/>
            <w:vAlign w:val="center"/>
          </w:tcPr>
          <w:p w14:paraId="64CDEB8D" w14:textId="4EC79CE5" w:rsidR="003F08C1" w:rsidRPr="00083A88" w:rsidRDefault="001D2CF2" w:rsidP="00DF7D35">
            <w:pPr>
              <w:pStyle w:val="Textkrper2Tabelle"/>
              <w:rPr>
                <w:rFonts w:cs="Arial"/>
              </w:rPr>
            </w:pPr>
            <w:r>
              <w:t>Počet uchádzačov v inštitúcii</w:t>
            </w:r>
          </w:p>
        </w:tc>
        <w:tc>
          <w:tcPr>
            <w:tcW w:w="1276" w:type="dxa"/>
            <w:vAlign w:val="center"/>
          </w:tcPr>
          <w:p w14:paraId="4AD271AA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65F60C0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140F5F00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2CBC2DC9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4A3546FE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083A88" w14:paraId="6382B719" w14:textId="77777777" w:rsidTr="00AE5395">
        <w:trPr>
          <w:trHeight w:val="373"/>
        </w:trPr>
        <w:tc>
          <w:tcPr>
            <w:tcW w:w="3085" w:type="dxa"/>
            <w:vAlign w:val="center"/>
          </w:tcPr>
          <w:p w14:paraId="60634476" w14:textId="77777777" w:rsidR="003F08C1" w:rsidRPr="00083A88" w:rsidRDefault="003F08C1" w:rsidP="00DF7D35">
            <w:pPr>
              <w:pStyle w:val="Textkrper2Tabelle"/>
              <w:rPr>
                <w:rFonts w:cs="Arial"/>
              </w:rPr>
            </w:pPr>
            <w:r>
              <w:t>Zastúpenie zamestnancov v rade</w:t>
            </w:r>
          </w:p>
        </w:tc>
        <w:tc>
          <w:tcPr>
            <w:tcW w:w="1276" w:type="dxa"/>
            <w:vAlign w:val="center"/>
          </w:tcPr>
          <w:p w14:paraId="5B46477F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3231AACE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672683E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5E15F055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0AB1D69B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083A88" w14:paraId="326A4B49" w14:textId="77777777" w:rsidTr="00AE5395">
        <w:trPr>
          <w:trHeight w:val="453"/>
        </w:trPr>
        <w:tc>
          <w:tcPr>
            <w:tcW w:w="3085" w:type="dxa"/>
            <w:vAlign w:val="center"/>
          </w:tcPr>
          <w:p w14:paraId="28B71C2A" w14:textId="5ADAD036" w:rsidR="003F08C1" w:rsidRPr="00083A88" w:rsidRDefault="001D2CF2" w:rsidP="00DF7D35">
            <w:pPr>
              <w:pStyle w:val="Textkrper2Tabelle"/>
              <w:rPr>
                <w:rFonts w:cs="Arial"/>
              </w:rPr>
            </w:pPr>
            <w:r>
              <w:t>Zastúpenie uchádzačov v rade</w:t>
            </w:r>
          </w:p>
        </w:tc>
        <w:tc>
          <w:tcPr>
            <w:tcW w:w="1276" w:type="dxa"/>
            <w:vAlign w:val="center"/>
          </w:tcPr>
          <w:p w14:paraId="13C0482F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529DED25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0F9F7584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736C10F5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13D37633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083A88" w14:paraId="3234C0A6" w14:textId="77777777" w:rsidTr="00AE5395">
        <w:trPr>
          <w:trHeight w:val="409"/>
        </w:trPr>
        <w:tc>
          <w:tcPr>
            <w:tcW w:w="3085" w:type="dxa"/>
            <w:vAlign w:val="center"/>
          </w:tcPr>
          <w:p w14:paraId="32D6F14F" w14:textId="23709305" w:rsidR="003F08C1" w:rsidRPr="00083A88" w:rsidRDefault="003F08C1" w:rsidP="004E1D88">
            <w:pPr>
              <w:pStyle w:val="Textkrper2Tabelle"/>
              <w:rPr>
                <w:rFonts w:cs="Arial"/>
              </w:rPr>
            </w:pPr>
            <w:r>
              <w:t xml:space="preserve">Vrcholový manažment </w:t>
            </w:r>
          </w:p>
        </w:tc>
        <w:tc>
          <w:tcPr>
            <w:tcW w:w="1276" w:type="dxa"/>
            <w:vAlign w:val="center"/>
          </w:tcPr>
          <w:p w14:paraId="7AF4299B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3ED0B36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7D3B94F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5078E95C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499D4A35" w14:textId="77777777" w:rsidR="003F08C1" w:rsidRPr="00083A88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4E1D88" w:rsidRPr="00083A88" w14:paraId="2ED63B95" w14:textId="77777777" w:rsidTr="004E1D88">
        <w:trPr>
          <w:trHeight w:val="567"/>
        </w:trPr>
        <w:tc>
          <w:tcPr>
            <w:tcW w:w="3085" w:type="dxa"/>
            <w:vAlign w:val="center"/>
          </w:tcPr>
          <w:p w14:paraId="3B659EA2" w14:textId="6BB89672" w:rsidR="004E1D88" w:rsidRPr="00083A88" w:rsidRDefault="004E1D88" w:rsidP="00DF7D35">
            <w:pPr>
              <w:pStyle w:val="Textkrper2Tabelle"/>
              <w:rPr>
                <w:rFonts w:cs="Arial"/>
              </w:rPr>
            </w:pPr>
            <w:r>
              <w:t>Stredný manažment</w:t>
            </w:r>
          </w:p>
        </w:tc>
        <w:tc>
          <w:tcPr>
            <w:tcW w:w="1276" w:type="dxa"/>
            <w:vAlign w:val="center"/>
          </w:tcPr>
          <w:p w14:paraId="44836E44" w14:textId="77777777" w:rsidR="004E1D88" w:rsidRPr="00083A88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129F023" w14:textId="77777777" w:rsidR="004E1D88" w:rsidRPr="00083A88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40EE227E" w14:textId="77777777" w:rsidR="004E1D88" w:rsidRPr="00083A88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0AAE02F6" w14:textId="77777777" w:rsidR="004E1D88" w:rsidRPr="00083A88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50B4455F" w14:textId="77777777" w:rsidR="004E1D88" w:rsidRPr="00083A88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7987746D" w14:textId="7C953CEE" w:rsidR="00C73962" w:rsidRPr="00083A88" w:rsidRDefault="00671088" w:rsidP="00C73962">
      <w:pPr>
        <w:spacing w:before="120"/>
      </w:pPr>
      <w:bookmarkStart w:id="28" w:name="_Toc120017053"/>
      <w:bookmarkStart w:id="29" w:name="_Toc135655487"/>
      <w:bookmarkStart w:id="30" w:name="_Toc145841008"/>
      <w:r>
        <w:t>Stanovisko</w:t>
      </w:r>
      <w:r w:rsidR="00C73962">
        <w:t xml:space="preserve"> k štruktúre vedenia podľa pohlavia</w:t>
      </w:r>
    </w:p>
    <w:p w14:paraId="5C8A6A5D" w14:textId="77777777" w:rsidR="00C73962" w:rsidRPr="00083A88" w:rsidRDefault="00C73962" w:rsidP="00C73962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7"/>
      </w:tblGrid>
      <w:tr w:rsidR="00C73962" w:rsidRPr="00083A88" w14:paraId="5EC73239" w14:textId="77777777" w:rsidTr="00C73962">
        <w:trPr>
          <w:trHeight w:val="688"/>
        </w:trPr>
        <w:tc>
          <w:tcPr>
            <w:tcW w:w="9077" w:type="dxa"/>
          </w:tcPr>
          <w:p w14:paraId="451F59DC" w14:textId="77777777" w:rsidR="00C73962" w:rsidRPr="00083A88" w:rsidRDefault="00C73962" w:rsidP="00C73962">
            <w:pPr>
              <w:pStyle w:val="Textkrper2Tabelle"/>
              <w:rPr>
                <w:rFonts w:cs="Arial"/>
              </w:rPr>
            </w:pPr>
          </w:p>
        </w:tc>
      </w:tr>
    </w:tbl>
    <w:p w14:paraId="2FAD222F" w14:textId="71201863" w:rsidR="00FF7CE2" w:rsidRPr="00083A88" w:rsidRDefault="00C83CE2" w:rsidP="00AF7DB0">
      <w:pPr>
        <w:pStyle w:val="Kop1"/>
        <w:ind w:left="567"/>
      </w:pPr>
      <w:r>
        <w:t>Prieskum poradcov/hodnotiteľov – štruktúra podľa pohlavia</w:t>
      </w:r>
      <w:bookmarkEnd w:id="28"/>
      <w:bookmarkEnd w:id="29"/>
      <w:bookmarkEnd w:id="30"/>
    </w:p>
    <w:p w14:paraId="7709FC17" w14:textId="6D667BE1" w:rsidR="006D116E" w:rsidRPr="00083A88" w:rsidRDefault="00FF7CE2" w:rsidP="00AE5395">
      <w:pPr>
        <w:pStyle w:val="Textkrper1"/>
        <w:rPr>
          <w:rFonts w:cs="Arial"/>
        </w:rPr>
      </w:pPr>
      <w:r>
        <w:t xml:space="preserve">Akým </w:t>
      </w:r>
      <w:r w:rsidR="00C50544">
        <w:t>Percentuálny podiel</w:t>
      </w:r>
      <w:r>
        <w:t>om sú muži a ženy zastúpení v strednom manažmente, medzi poradcami/hodnotiteľmi (podľa typu zamestnania), administratívnymi pracovníkmi/asistentmi?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134"/>
        <w:gridCol w:w="1134"/>
        <w:gridCol w:w="1134"/>
        <w:gridCol w:w="993"/>
        <w:gridCol w:w="1417"/>
      </w:tblGrid>
      <w:tr w:rsidR="00C73962" w:rsidRPr="00083A88" w14:paraId="6FE7E525" w14:textId="77777777" w:rsidTr="00AE5395">
        <w:trPr>
          <w:trHeight w:val="487"/>
        </w:trPr>
        <w:tc>
          <w:tcPr>
            <w:tcW w:w="2943" w:type="dxa"/>
            <w:vMerge w:val="restart"/>
            <w:shd w:val="clear" w:color="auto" w:fill="99CCFF"/>
          </w:tcPr>
          <w:p w14:paraId="5518FC62" w14:textId="77777777" w:rsidR="00C73962" w:rsidRPr="00083A88" w:rsidRDefault="00C73962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A972986" w14:textId="77777777" w:rsidR="00C73962" w:rsidRPr="00083A88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>
              <w:t>Ženy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420BF10" w14:textId="77777777" w:rsidR="00C73962" w:rsidRPr="00083A88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>
              <w:t>Muži</w:t>
            </w:r>
          </w:p>
        </w:tc>
        <w:tc>
          <w:tcPr>
            <w:tcW w:w="1417" w:type="dxa"/>
            <w:vMerge w:val="restart"/>
            <w:shd w:val="clear" w:color="auto" w:fill="99CCFF"/>
            <w:vAlign w:val="center"/>
          </w:tcPr>
          <w:p w14:paraId="074EAA4C" w14:textId="77777777" w:rsidR="00C73962" w:rsidRPr="00083A88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>
              <w:t>Celkový počet</w:t>
            </w:r>
          </w:p>
        </w:tc>
      </w:tr>
      <w:tr w:rsidR="00C73962" w:rsidRPr="00083A88" w14:paraId="2234C9BD" w14:textId="77777777" w:rsidTr="00AE5395">
        <w:trPr>
          <w:trHeight w:val="268"/>
        </w:trPr>
        <w:tc>
          <w:tcPr>
            <w:tcW w:w="2943" w:type="dxa"/>
            <w:vMerge/>
            <w:shd w:val="clear" w:color="auto" w:fill="FF9900"/>
          </w:tcPr>
          <w:p w14:paraId="2E4EBDD8" w14:textId="77777777" w:rsidR="00C73962" w:rsidRPr="00083A88" w:rsidRDefault="00C73962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134" w:type="dxa"/>
            <w:shd w:val="clear" w:color="auto" w:fill="CCFFFF"/>
            <w:vAlign w:val="center"/>
          </w:tcPr>
          <w:p w14:paraId="1DD5D59F" w14:textId="77777777" w:rsidR="00C73962" w:rsidRPr="00083A88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2F70F98C" w14:textId="796B205A" w:rsidR="00C73962" w:rsidRPr="00083A88" w:rsidRDefault="00AE5395" w:rsidP="00C73962">
            <w:pPr>
              <w:pStyle w:val="Textkrper2Tabelle"/>
              <w:ind w:left="176" w:hanging="176"/>
              <w:jc w:val="center"/>
              <w:rPr>
                <w:rFonts w:cs="Arial"/>
              </w:rPr>
            </w:pPr>
            <w:r>
              <w:t>% Ž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1C223FF6" w14:textId="77777777" w:rsidR="00C73962" w:rsidRPr="00083A88" w:rsidRDefault="00C73962" w:rsidP="00C73962">
            <w:pPr>
              <w:pStyle w:val="Textkrper2Tabelle"/>
              <w:ind w:left="176" w:hanging="176"/>
              <w:jc w:val="center"/>
              <w:rPr>
                <w:rFonts w:cs="Arial"/>
              </w:rPr>
            </w:pPr>
            <w:r>
              <w:t>Počet</w:t>
            </w:r>
          </w:p>
        </w:tc>
        <w:tc>
          <w:tcPr>
            <w:tcW w:w="993" w:type="dxa"/>
            <w:shd w:val="clear" w:color="auto" w:fill="CCFFFF"/>
          </w:tcPr>
          <w:p w14:paraId="68FC7A82" w14:textId="5710645C" w:rsidR="00C73962" w:rsidRPr="00083A88" w:rsidRDefault="00AE5395" w:rsidP="006D116E">
            <w:pPr>
              <w:pStyle w:val="Textkrper2Tabelle"/>
              <w:jc w:val="center"/>
              <w:rPr>
                <w:rFonts w:cs="Arial"/>
              </w:rPr>
            </w:pPr>
            <w:r>
              <w:t>% M</w:t>
            </w:r>
          </w:p>
        </w:tc>
        <w:tc>
          <w:tcPr>
            <w:tcW w:w="1417" w:type="dxa"/>
            <w:vMerge/>
            <w:shd w:val="clear" w:color="auto" w:fill="FF9900"/>
            <w:vAlign w:val="center"/>
          </w:tcPr>
          <w:p w14:paraId="38F4CBA2" w14:textId="77777777" w:rsidR="00C73962" w:rsidRPr="00083A88" w:rsidRDefault="00C73962" w:rsidP="006D116E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C73962" w:rsidRPr="00083A88" w14:paraId="35C44906" w14:textId="1DA1F8BE" w:rsidTr="00C73962">
        <w:trPr>
          <w:trHeight w:val="559"/>
        </w:trPr>
        <w:tc>
          <w:tcPr>
            <w:tcW w:w="2943" w:type="dxa"/>
            <w:vAlign w:val="center"/>
          </w:tcPr>
          <w:p w14:paraId="1A80C9A0" w14:textId="4497FB12" w:rsidR="006D116E" w:rsidRPr="00083A88" w:rsidRDefault="006D116E" w:rsidP="00DF7D35">
            <w:pPr>
              <w:pStyle w:val="Textkrper2Tabelle"/>
              <w:rPr>
                <w:rFonts w:cs="Arial"/>
              </w:rPr>
            </w:pPr>
            <w:r>
              <w:t xml:space="preserve">Zamestnaní </w:t>
            </w:r>
            <w:r w:rsidR="0035138B">
              <w:t>poradcovia</w:t>
            </w:r>
            <w:r>
              <w:t>/hodnotitelia</w:t>
            </w:r>
          </w:p>
        </w:tc>
        <w:tc>
          <w:tcPr>
            <w:tcW w:w="1134" w:type="dxa"/>
            <w:vAlign w:val="center"/>
          </w:tcPr>
          <w:p w14:paraId="59C3AE41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4300D71E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12497C22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993" w:type="dxa"/>
            <w:vAlign w:val="center"/>
          </w:tcPr>
          <w:p w14:paraId="282BDCD9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17" w:type="dxa"/>
          </w:tcPr>
          <w:p w14:paraId="69D048B1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C73962" w:rsidRPr="00083A88" w14:paraId="26332142" w14:textId="77777777" w:rsidTr="00C73962">
        <w:trPr>
          <w:trHeight w:val="559"/>
        </w:trPr>
        <w:tc>
          <w:tcPr>
            <w:tcW w:w="2943" w:type="dxa"/>
            <w:vAlign w:val="center"/>
          </w:tcPr>
          <w:p w14:paraId="417E326D" w14:textId="15AD4D13" w:rsidR="00C73962" w:rsidRPr="00083A88" w:rsidRDefault="0035138B" w:rsidP="00DF7D35">
            <w:pPr>
              <w:pStyle w:val="Textkrper2Tabelle"/>
              <w:rPr>
                <w:rFonts w:cs="Arial"/>
              </w:rPr>
            </w:pPr>
            <w:r>
              <w:t>Poradcovia</w:t>
            </w:r>
            <w:r w:rsidR="00C73962">
              <w:t>/hodnotitelia na voľnej nohe</w:t>
            </w:r>
          </w:p>
        </w:tc>
        <w:tc>
          <w:tcPr>
            <w:tcW w:w="1134" w:type="dxa"/>
            <w:vAlign w:val="center"/>
          </w:tcPr>
          <w:p w14:paraId="216165CD" w14:textId="77777777" w:rsidR="00C73962" w:rsidRPr="00083A88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08B3A06" w14:textId="77777777" w:rsidR="00C73962" w:rsidRPr="00083A88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683DB5C5" w14:textId="77777777" w:rsidR="00C73962" w:rsidRPr="00083A88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993" w:type="dxa"/>
            <w:vAlign w:val="center"/>
          </w:tcPr>
          <w:p w14:paraId="22732C3F" w14:textId="77777777" w:rsidR="00C73962" w:rsidRPr="00083A88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17" w:type="dxa"/>
          </w:tcPr>
          <w:p w14:paraId="37753305" w14:textId="77777777" w:rsidR="00C73962" w:rsidRPr="00083A88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C73962" w:rsidRPr="00083A88" w14:paraId="303D8FA5" w14:textId="7681ACED" w:rsidTr="00C73962">
        <w:trPr>
          <w:trHeight w:val="559"/>
        </w:trPr>
        <w:tc>
          <w:tcPr>
            <w:tcW w:w="2943" w:type="dxa"/>
            <w:vAlign w:val="center"/>
          </w:tcPr>
          <w:p w14:paraId="46323D00" w14:textId="77777777" w:rsidR="006D116E" w:rsidRPr="00083A88" w:rsidRDefault="006D116E" w:rsidP="00DF7D35">
            <w:pPr>
              <w:pStyle w:val="Textkrper2Tabelle"/>
              <w:rPr>
                <w:rFonts w:cs="Arial"/>
              </w:rPr>
            </w:pPr>
            <w:r>
              <w:t>Administratívni pracovníci</w:t>
            </w:r>
          </w:p>
        </w:tc>
        <w:tc>
          <w:tcPr>
            <w:tcW w:w="1134" w:type="dxa"/>
            <w:vAlign w:val="center"/>
          </w:tcPr>
          <w:p w14:paraId="105B1054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108E2C80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94DF701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993" w:type="dxa"/>
            <w:vAlign w:val="center"/>
          </w:tcPr>
          <w:p w14:paraId="7F09A64B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17" w:type="dxa"/>
          </w:tcPr>
          <w:p w14:paraId="67D3FF40" w14:textId="77777777" w:rsidR="006D116E" w:rsidRPr="00083A88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4EC7C02" w14:textId="77777777" w:rsidR="00CB0A9D" w:rsidRPr="00083A88" w:rsidRDefault="00CB0A9D" w:rsidP="00C73962">
      <w:pPr>
        <w:spacing w:before="120"/>
      </w:pPr>
    </w:p>
    <w:p w14:paraId="1B754D13" w14:textId="057A4B90" w:rsidR="00C73962" w:rsidRPr="00083A88" w:rsidRDefault="00671088" w:rsidP="00C73962">
      <w:pPr>
        <w:spacing w:before="120"/>
      </w:pPr>
      <w:r>
        <w:t>Stanovisko</w:t>
      </w:r>
      <w:r w:rsidR="00C73962">
        <w:t xml:space="preserve"> k štruktúre zamestnancov podľa pohlavia</w:t>
      </w:r>
    </w:p>
    <w:p w14:paraId="7E1A9FF9" w14:textId="77777777" w:rsidR="00C73962" w:rsidRPr="00083A88" w:rsidRDefault="00C73962" w:rsidP="00C73962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7"/>
      </w:tblGrid>
      <w:tr w:rsidR="00C73962" w:rsidRPr="00083A88" w14:paraId="4123BA4B" w14:textId="77777777" w:rsidTr="00C73962">
        <w:trPr>
          <w:trHeight w:val="688"/>
        </w:trPr>
        <w:tc>
          <w:tcPr>
            <w:tcW w:w="9077" w:type="dxa"/>
          </w:tcPr>
          <w:p w14:paraId="5E781DFF" w14:textId="77777777" w:rsidR="00C73962" w:rsidRPr="00083A88" w:rsidRDefault="00C73962" w:rsidP="00C73962">
            <w:pPr>
              <w:pStyle w:val="Textkrper2Tabelle"/>
              <w:rPr>
                <w:rFonts w:cs="Arial"/>
              </w:rPr>
            </w:pPr>
          </w:p>
        </w:tc>
      </w:tr>
    </w:tbl>
    <w:p w14:paraId="04F3861A" w14:textId="77777777" w:rsidR="00CB0A9D" w:rsidRPr="00083A88" w:rsidRDefault="00CB0A9D" w:rsidP="00CB0A9D">
      <w:pPr>
        <w:spacing w:before="120"/>
      </w:pPr>
    </w:p>
    <w:p w14:paraId="0B7419BB" w14:textId="77777777" w:rsidR="00CB0A9D" w:rsidRPr="00083A88" w:rsidRDefault="00CB0A9D">
      <w:pPr>
        <w:jc w:val="left"/>
        <w:rPr>
          <w:rFonts w:cs="Arial"/>
          <w:bCs/>
          <w:kern w:val="32"/>
          <w:sz w:val="28"/>
          <w:szCs w:val="32"/>
        </w:rPr>
      </w:pPr>
      <w:r>
        <w:br w:type="page"/>
      </w:r>
    </w:p>
    <w:p w14:paraId="449DCE45" w14:textId="0D6C3684" w:rsidR="00CB0A9D" w:rsidRPr="00083A88" w:rsidRDefault="00CB0A9D" w:rsidP="00CB0A9D">
      <w:pPr>
        <w:pStyle w:val="Kop1"/>
        <w:ind w:left="567"/>
      </w:pPr>
      <w:r>
        <w:lastRenderedPageBreak/>
        <w:t>Zásady rodovej rovnosti</w:t>
      </w:r>
    </w:p>
    <w:p w14:paraId="74FEF572" w14:textId="0DF2A839" w:rsidR="00CB0A9D" w:rsidRPr="00083A88" w:rsidRDefault="00CB0A9D" w:rsidP="00CB0A9D">
      <w:pPr>
        <w:pStyle w:val="Textkrper1"/>
        <w:spacing w:before="240"/>
        <w:rPr>
          <w:rFonts w:cs="Arial"/>
        </w:rPr>
      </w:pPr>
      <w:r>
        <w:t xml:space="preserve">Má organizácia zradený plán, </w:t>
      </w:r>
      <w:r w:rsidR="00351B33">
        <w:t>systém</w:t>
      </w:r>
      <w:r>
        <w:t xml:space="preserve"> a zdroje na podporu rodovej rovnosti? Existujú v organizácii vhodné opatreni</w:t>
      </w:r>
      <w:r w:rsidR="00351B33">
        <w:t>a</w:t>
      </w:r>
      <w:r>
        <w:t xml:space="preserve"> na uplatňovanie rodovej rovnosti v praxi?</w:t>
      </w:r>
    </w:p>
    <w:p w14:paraId="741B0215" w14:textId="5A03271D" w:rsidR="00CB0A9D" w:rsidRPr="00083A88" w:rsidRDefault="00CB0A9D" w:rsidP="00CB0A9D">
      <w:pPr>
        <w:pStyle w:val="Textkrper1"/>
        <w:ind w:left="708"/>
        <w:rPr>
          <w:rFonts w:cs="Arial"/>
        </w:rPr>
      </w:pPr>
      <w:r>
        <w:rPr>
          <w:b/>
        </w:rPr>
        <w:t xml:space="preserve">O </w:t>
      </w:r>
      <w:r>
        <w:t xml:space="preserve">Áno, pre </w:t>
      </w:r>
      <w:r w:rsidR="0035138B">
        <w:t>väčšinu</w:t>
      </w:r>
      <w:r>
        <w:t xml:space="preserve"> prípadov</w:t>
      </w:r>
      <w:r>
        <w:tab/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Zriedkavo alebo </w:t>
      </w:r>
      <w:r w:rsidR="003961FE">
        <w:t>nikdy</w:t>
      </w:r>
    </w:p>
    <w:p w14:paraId="4B2BE095" w14:textId="77777777" w:rsidR="00CB0A9D" w:rsidRPr="00083A88" w:rsidRDefault="00CB0A9D" w:rsidP="00CB0A9D">
      <w:pPr>
        <w:pStyle w:val="Textkrper1"/>
        <w:spacing w:before="240"/>
        <w:rPr>
          <w:rFonts w:cs="Arial"/>
        </w:rPr>
      </w:pPr>
      <w:r>
        <w:t>Existuje pri rozhodovaní v organizácii rovnomerné zastúpenie žien a mužov?</w:t>
      </w:r>
    </w:p>
    <w:p w14:paraId="6D537ED4" w14:textId="17139D29" w:rsidR="00CB0A9D" w:rsidRPr="00083A88" w:rsidRDefault="00CB0A9D" w:rsidP="00CB0A9D">
      <w:pPr>
        <w:pStyle w:val="Textkrper1"/>
        <w:ind w:left="708"/>
        <w:rPr>
          <w:rFonts w:cs="Arial"/>
        </w:rPr>
      </w:pPr>
      <w:r>
        <w:rPr>
          <w:b/>
        </w:rPr>
        <w:t xml:space="preserve">O </w:t>
      </w:r>
      <w:r>
        <w:t xml:space="preserve">Áno, pre </w:t>
      </w:r>
      <w:r w:rsidR="0035138B">
        <w:t>väčšinu</w:t>
      </w:r>
      <w:r>
        <w:t xml:space="preserve"> prípadov</w:t>
      </w:r>
      <w:r>
        <w:tab/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Zriedkavo alebo </w:t>
      </w:r>
      <w:r w:rsidR="003961FE">
        <w:t>nikdy</w:t>
      </w:r>
    </w:p>
    <w:p w14:paraId="37358EE4" w14:textId="77777777" w:rsidR="00CB0A9D" w:rsidRPr="00083A88" w:rsidRDefault="00CB0A9D" w:rsidP="00CB0A9D">
      <w:pPr>
        <w:pStyle w:val="Textkrper1"/>
        <w:spacing w:before="240"/>
        <w:rPr>
          <w:rFonts w:cs="Arial"/>
        </w:rPr>
      </w:pPr>
      <w:r>
        <w:t>Existuje v organizácii rovnomerné zastúpenie žien a mužov v distribúcií zdrojov, akými sú napríklad čas, vzdelanie, školenia a finančné hodnotenie?</w:t>
      </w:r>
    </w:p>
    <w:p w14:paraId="1CB78EAE" w14:textId="7D26FF14" w:rsidR="00CB0A9D" w:rsidRPr="00083A88" w:rsidRDefault="00CB0A9D" w:rsidP="00CB0A9D">
      <w:pPr>
        <w:pStyle w:val="Textkrper1"/>
        <w:ind w:left="708"/>
        <w:rPr>
          <w:rFonts w:cs="Arial"/>
        </w:rPr>
      </w:pPr>
      <w:r>
        <w:rPr>
          <w:b/>
        </w:rPr>
        <w:t xml:space="preserve">O </w:t>
      </w:r>
      <w:r>
        <w:t xml:space="preserve">Áno, pre </w:t>
      </w:r>
      <w:r w:rsidR="0035138B">
        <w:t>väčšinu</w:t>
      </w:r>
      <w:r>
        <w:t xml:space="preserve"> prípadov</w:t>
      </w:r>
      <w:r>
        <w:tab/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Zriedkavo alebo </w:t>
      </w:r>
      <w:r w:rsidR="003961FE">
        <w:t>nikdy</w:t>
      </w:r>
    </w:p>
    <w:p w14:paraId="48E9787C" w14:textId="340B68ED" w:rsidR="00CB0A9D" w:rsidRPr="00083A88" w:rsidRDefault="00CB0A9D" w:rsidP="00CB0A9D">
      <w:pPr>
        <w:pStyle w:val="Textkrper1"/>
        <w:spacing w:before="240"/>
        <w:rPr>
          <w:rFonts w:cs="Arial"/>
        </w:rPr>
      </w:pPr>
      <w:r>
        <w:t xml:space="preserve">Je pravda, že v organizácií sa neobjavuje žiadna priama ani nepriama rodová </w:t>
      </w:r>
      <w:r w:rsidR="0035138B">
        <w:t>diskriminácia</w:t>
      </w:r>
      <w:r>
        <w:t>?</w:t>
      </w:r>
    </w:p>
    <w:p w14:paraId="3FC00DA1" w14:textId="20B7AFC0" w:rsidR="00CB0A9D" w:rsidRPr="00083A88" w:rsidRDefault="00CB0A9D" w:rsidP="00CB0A9D">
      <w:pPr>
        <w:pStyle w:val="Textkrper1"/>
        <w:ind w:left="708"/>
        <w:rPr>
          <w:rFonts w:cs="Arial"/>
        </w:rPr>
      </w:pPr>
      <w:r>
        <w:rPr>
          <w:b/>
        </w:rPr>
        <w:t xml:space="preserve">O </w:t>
      </w:r>
      <w:r>
        <w:t xml:space="preserve">Áno, pre </w:t>
      </w:r>
      <w:r w:rsidR="0035138B">
        <w:t>väčšinu</w:t>
      </w:r>
      <w:r>
        <w:t xml:space="preserve"> prípadov</w:t>
      </w:r>
      <w:r>
        <w:tab/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Zriedkavo alebo </w:t>
      </w:r>
      <w:r w:rsidR="003961FE">
        <w:t>nikdy</w:t>
      </w:r>
    </w:p>
    <w:p w14:paraId="45D7B87F" w14:textId="77777777" w:rsidR="00CB0A9D" w:rsidRPr="00083A88" w:rsidRDefault="00CB0A9D" w:rsidP="00CB0A9D">
      <w:pPr>
        <w:pStyle w:val="Textkrper1"/>
        <w:spacing w:before="240"/>
        <w:rPr>
          <w:rFonts w:cs="Arial"/>
        </w:rPr>
      </w:pPr>
      <w:r>
        <w:t>Majú ženy a muži rovnaký prístup k zariadeniam?</w:t>
      </w:r>
    </w:p>
    <w:p w14:paraId="7FCDC643" w14:textId="028450D6" w:rsidR="00CB0A9D" w:rsidRPr="00083A88" w:rsidRDefault="00CB0A9D" w:rsidP="00CB0A9D">
      <w:pPr>
        <w:pStyle w:val="Textkrper1"/>
        <w:ind w:left="708"/>
        <w:rPr>
          <w:rFonts w:cs="Arial"/>
        </w:rPr>
      </w:pPr>
      <w:r>
        <w:rPr>
          <w:b/>
        </w:rPr>
        <w:t xml:space="preserve">O </w:t>
      </w:r>
      <w:r>
        <w:t xml:space="preserve">Áno, pre </w:t>
      </w:r>
      <w:r w:rsidR="0035138B">
        <w:t>väčšinu</w:t>
      </w:r>
      <w:r>
        <w:t xml:space="preserve"> prípadov</w:t>
      </w:r>
      <w:r>
        <w:tab/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Zriedkavo alebo </w:t>
      </w:r>
      <w:r w:rsidR="003961FE">
        <w:t>nikdy</w:t>
      </w:r>
    </w:p>
    <w:p w14:paraId="143BE849" w14:textId="77777777" w:rsidR="00CB0A9D" w:rsidRPr="00083A88" w:rsidRDefault="00CB0A9D" w:rsidP="00CB0A9D">
      <w:pPr>
        <w:pStyle w:val="Textkrper1"/>
        <w:spacing w:before="240"/>
        <w:rPr>
          <w:rFonts w:cs="Arial"/>
        </w:rPr>
      </w:pPr>
      <w:r>
        <w:t>Poskytuje sa starostlivosť o deti?</w:t>
      </w:r>
    </w:p>
    <w:p w14:paraId="594AFA61" w14:textId="6FB080DE" w:rsidR="00CB0A9D" w:rsidRPr="00083A88" w:rsidRDefault="00CB0A9D" w:rsidP="00CB0A9D">
      <w:pPr>
        <w:pStyle w:val="Textkrper1"/>
        <w:ind w:left="708"/>
        <w:rPr>
          <w:rFonts w:cs="Arial"/>
        </w:rPr>
      </w:pPr>
      <w:r>
        <w:rPr>
          <w:b/>
        </w:rPr>
        <w:t xml:space="preserve">O </w:t>
      </w:r>
      <w:r>
        <w:t xml:space="preserve">Áno, pre </w:t>
      </w:r>
      <w:r w:rsidR="0035138B">
        <w:t>väčšinu</w:t>
      </w:r>
      <w:r>
        <w:t xml:space="preserve"> prípadov</w:t>
      </w:r>
      <w:r>
        <w:tab/>
      </w:r>
      <w:r>
        <w:tab/>
      </w:r>
      <w:r>
        <w:rPr>
          <w:b/>
        </w:rPr>
        <w:t xml:space="preserve">O </w:t>
      </w:r>
      <w:r>
        <w:t>Čiastočne</w:t>
      </w:r>
      <w:r>
        <w:tab/>
      </w:r>
      <w:r>
        <w:rPr>
          <w:b/>
        </w:rPr>
        <w:t>O</w:t>
      </w:r>
      <w:r>
        <w:t xml:space="preserve"> Zriedkavo alebo </w:t>
      </w:r>
      <w:r w:rsidR="003961FE">
        <w:t>nikdy</w:t>
      </w:r>
    </w:p>
    <w:p w14:paraId="7AF8024F" w14:textId="77777777" w:rsidR="00A079ED" w:rsidRPr="00083A88" w:rsidRDefault="00A079ED" w:rsidP="003E0FA5">
      <w:pPr>
        <w:pStyle w:val="Textkrper1"/>
        <w:rPr>
          <w:rFonts w:cs="Arial"/>
        </w:rPr>
      </w:pPr>
    </w:p>
    <w:p w14:paraId="54E6E3F1" w14:textId="165C3E47" w:rsidR="00316B49" w:rsidRPr="00083A88" w:rsidRDefault="00671088" w:rsidP="00316B49">
      <w:pPr>
        <w:spacing w:before="120"/>
      </w:pPr>
      <w:r>
        <w:t>Stanovisko</w:t>
      </w:r>
      <w:r w:rsidR="00316B49">
        <w:t xml:space="preserve"> k zásadám rodovej rovnosti</w:t>
      </w:r>
    </w:p>
    <w:p w14:paraId="38C36A0B" w14:textId="77777777" w:rsidR="00316B49" w:rsidRPr="00083A88" w:rsidRDefault="00316B49" w:rsidP="00316B4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7"/>
      </w:tblGrid>
      <w:tr w:rsidR="00316B49" w:rsidRPr="00083A88" w14:paraId="046E0FBC" w14:textId="77777777" w:rsidTr="005E324F">
        <w:trPr>
          <w:trHeight w:val="688"/>
        </w:trPr>
        <w:tc>
          <w:tcPr>
            <w:tcW w:w="9077" w:type="dxa"/>
          </w:tcPr>
          <w:p w14:paraId="3BC80B80" w14:textId="77777777" w:rsidR="00316B49" w:rsidRPr="00083A88" w:rsidRDefault="00316B49" w:rsidP="005E324F">
            <w:pPr>
              <w:pStyle w:val="Textkrper2Tabelle"/>
              <w:rPr>
                <w:rFonts w:cs="Arial"/>
              </w:rPr>
            </w:pPr>
          </w:p>
        </w:tc>
      </w:tr>
    </w:tbl>
    <w:p w14:paraId="0D5E57CC" w14:textId="77777777" w:rsidR="00316B49" w:rsidRPr="00083A88" w:rsidRDefault="00316B49" w:rsidP="00316B49">
      <w:pPr>
        <w:spacing w:before="120"/>
      </w:pPr>
    </w:p>
    <w:p w14:paraId="4F5E0CA7" w14:textId="77777777" w:rsidR="00CB0A9D" w:rsidRPr="00083A88" w:rsidRDefault="00CB0A9D" w:rsidP="003E0FA5">
      <w:pPr>
        <w:pStyle w:val="Textkrper1"/>
        <w:rPr>
          <w:rFonts w:cs="Arial"/>
        </w:rPr>
      </w:pPr>
    </w:p>
    <w:p w14:paraId="7421B82A" w14:textId="312C5CF6" w:rsidR="008A0EFB" w:rsidRPr="00083A88" w:rsidRDefault="00351B33" w:rsidP="003E0FA5">
      <w:pPr>
        <w:pStyle w:val="Textkrper1"/>
        <w:rPr>
          <w:rFonts w:cs="Arial"/>
        </w:rPr>
      </w:pPr>
      <w:r>
        <w:t>*</w:t>
      </w:r>
      <w:r w:rsidR="00FF7CE2">
        <w:t xml:space="preserve">Prevzaté z „Uplatňovanie hľadiska rovnosti vo vzdelaní“ – Inštitút rozvojového a pracovného práva, Univerzita v Kapskom </w:t>
      </w:r>
      <w:r w:rsidR="0035138B">
        <w:t>M</w:t>
      </w:r>
      <w:r w:rsidR="00FF7CE2">
        <w:t>este – zverejnil Sekretariát britského spoločenstva národov, jún 1999.</w:t>
      </w:r>
    </w:p>
    <w:p w14:paraId="40BDDB23" w14:textId="62DFD035" w:rsidR="00FF7CE2" w:rsidRPr="00083A88" w:rsidRDefault="008A0EFB" w:rsidP="003E0FA5">
      <w:pPr>
        <w:pStyle w:val="Textkrper1"/>
        <w:rPr>
          <w:rFonts w:cs="Arial"/>
          <w:szCs w:val="28"/>
        </w:rPr>
      </w:pPr>
      <w:r>
        <w:t>Upravili Marloes Smit a Maria Gutknecht-Gmeiner 2018</w:t>
      </w:r>
    </w:p>
    <w:sectPr w:rsidR="00FF7CE2" w:rsidRPr="00083A88" w:rsidSect="00C6741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15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C17DC" w14:textId="77777777" w:rsidR="00B17943" w:rsidRDefault="00B17943">
      <w:r>
        <w:separator/>
      </w:r>
    </w:p>
  </w:endnote>
  <w:endnote w:type="continuationSeparator" w:id="0">
    <w:p w14:paraId="5E36D5F5" w14:textId="77777777" w:rsidR="00B17943" w:rsidRDefault="00B1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33D09" w14:textId="77777777" w:rsidR="00C73962" w:rsidDel="001D2CF2" w:rsidRDefault="00C73962" w:rsidP="00E85D1D">
    <w:pPr>
      <w:framePr w:wrap="around" w:vAnchor="text" w:hAnchor="margin" w:xAlign="right" w:y="1"/>
      <w:rPr>
        <w:del w:id="31" w:author="Erik Kaemingk" w:date="2016-11-30T12:24:00Z"/>
      </w:rPr>
    </w:pPr>
    <w:r>
      <w:fldChar w:fldCharType="begin"/>
    </w:r>
    <w:r>
      <w:instrText xml:space="preserve">PAGE  </w:instrText>
    </w:r>
    <w:r>
      <w:fldChar w:fldCharType="end"/>
    </w:r>
  </w:p>
  <w:p w14:paraId="6DE940E8" w14:textId="5CCA6C56" w:rsidR="00C73962" w:rsidRDefault="00C73962" w:rsidP="004F7875">
    <w:pPr>
      <w:ind w:right="360"/>
    </w:pPr>
    <w:r>
      <w:t>Uchádzači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02426"/>
      <w:docPartObj>
        <w:docPartGallery w:val="Page Numbers (Bottom of Page)"/>
        <w:docPartUnique/>
      </w:docPartObj>
    </w:sdtPr>
    <w:sdtEndPr/>
    <w:sdtContent>
      <w:p w14:paraId="0112FE22" w14:textId="61077648" w:rsidR="00C73962" w:rsidRDefault="00C7396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1DB">
          <w:rPr>
            <w:noProof/>
          </w:rPr>
          <w:t>8</w:t>
        </w:r>
        <w:r>
          <w:fldChar w:fldCharType="end"/>
        </w:r>
      </w:p>
    </w:sdtContent>
  </w:sdt>
  <w:p w14:paraId="694E6A17" w14:textId="502C7310" w:rsidR="00C73962" w:rsidRPr="00A079ED" w:rsidRDefault="0049132C" w:rsidP="0049132C">
    <w:pPr>
      <w:pStyle w:val="Voettekst"/>
      <w:rPr>
        <w:sz w:val="20"/>
      </w:rPr>
    </w:pPr>
    <w:r>
      <w:rPr>
        <w:kern w:val="28"/>
        <w:sz w:val="20"/>
      </w:rPr>
      <w:t>Súbor nástrojov partnerského hodnotenia PNVIU</w:t>
    </w:r>
    <w:r>
      <w:tab/>
    </w:r>
    <w:r>
      <w:tab/>
    </w:r>
    <w:r>
      <w:rPr>
        <w:kern w:val="28"/>
        <w:sz w:val="20"/>
      </w:rPr>
      <w:t>/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51008" w14:textId="33B69998" w:rsidR="00C73962" w:rsidRDefault="00C73962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A9C4F" w14:textId="77777777" w:rsidR="00B17943" w:rsidRDefault="00B17943">
      <w:bookmarkStart w:id="0" w:name="_Hlk482607757"/>
      <w:bookmarkEnd w:id="0"/>
      <w:r>
        <w:separator/>
      </w:r>
    </w:p>
  </w:footnote>
  <w:footnote w:type="continuationSeparator" w:id="0">
    <w:p w14:paraId="64276D5B" w14:textId="77777777" w:rsidR="00B17943" w:rsidRDefault="00B179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E1F50" w14:textId="0ACE9D05" w:rsidR="00C73962" w:rsidRPr="009A6F4F" w:rsidRDefault="00C73962" w:rsidP="009A6F4F">
    <w:pPr>
      <w:pBdr>
        <w:bottom w:val="single" w:sz="4" w:space="1" w:color="auto"/>
      </w:pBdr>
      <w:tabs>
        <w:tab w:val="right" w:pos="9000"/>
      </w:tabs>
      <w:jc w:val="left"/>
      <w:rPr>
        <w:rFonts w:cs="Arial"/>
        <w:sz w:val="20"/>
      </w:rPr>
    </w:pPr>
    <w:r>
      <w:t>Kontrolný list uplatňovania hľadiska rodovej rovnosti</w:t>
    </w:r>
    <w:r>
      <w:tab/>
    </w:r>
    <w:r>
      <w:rPr>
        <w:rFonts w:cs="Arial"/>
        <w:noProof/>
        <w:sz w:val="20"/>
        <w:lang w:val="en-US" w:eastAsia="nl-NL" w:bidi="ar-SA"/>
      </w:rPr>
      <w:drawing>
        <wp:inline distT="0" distB="0" distL="0" distR="0" wp14:anchorId="477035B4" wp14:editId="36C9222B">
          <wp:extent cx="1141730" cy="403752"/>
          <wp:effectExtent l="0" t="0" r="1270" b="3175"/>
          <wp:docPr id="1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886" cy="403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3C18" w14:textId="5A176E64" w:rsidR="00C73962" w:rsidRDefault="00C73962" w:rsidP="00AE641E">
    <w:pPr>
      <w:jc w:val="right"/>
    </w:pPr>
    <w:r>
      <w:rPr>
        <w:noProof/>
        <w:lang w:val="en-US" w:eastAsia="nl-NL" w:bidi="ar-SA"/>
      </w:rPr>
      <w:drawing>
        <wp:inline distT="0" distB="0" distL="0" distR="0" wp14:anchorId="55FBFE77" wp14:editId="3F5E0A80">
          <wp:extent cx="2206858" cy="780415"/>
          <wp:effectExtent l="0" t="0" r="3175" b="6985"/>
          <wp:docPr id="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60" cy="78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FE8CA16"/>
    <w:lvl w:ilvl="0">
      <w:start w:val="1"/>
      <w:numFmt w:val="upperRoman"/>
      <w:pStyle w:val="Kop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5FAA35E4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3C63"/>
    <w:rsid w:val="0000685E"/>
    <w:rsid w:val="000120CB"/>
    <w:rsid w:val="000458F3"/>
    <w:rsid w:val="00075053"/>
    <w:rsid w:val="00083A88"/>
    <w:rsid w:val="000A3639"/>
    <w:rsid w:val="000A5C00"/>
    <w:rsid w:val="000D0CF3"/>
    <w:rsid w:val="000D61DB"/>
    <w:rsid w:val="000F107C"/>
    <w:rsid w:val="000F75F3"/>
    <w:rsid w:val="00105998"/>
    <w:rsid w:val="00106ACB"/>
    <w:rsid w:val="001116E7"/>
    <w:rsid w:val="00115103"/>
    <w:rsid w:val="00150A9A"/>
    <w:rsid w:val="00151AA8"/>
    <w:rsid w:val="0015288C"/>
    <w:rsid w:val="0015399A"/>
    <w:rsid w:val="00176266"/>
    <w:rsid w:val="001805F7"/>
    <w:rsid w:val="00185539"/>
    <w:rsid w:val="00195635"/>
    <w:rsid w:val="001A0EA5"/>
    <w:rsid w:val="001B64F6"/>
    <w:rsid w:val="001C3A13"/>
    <w:rsid w:val="001C6A48"/>
    <w:rsid w:val="001D2CF2"/>
    <w:rsid w:val="001D2F0E"/>
    <w:rsid w:val="001F1153"/>
    <w:rsid w:val="001F5F2F"/>
    <w:rsid w:val="00213461"/>
    <w:rsid w:val="00222712"/>
    <w:rsid w:val="002264C3"/>
    <w:rsid w:val="00226A38"/>
    <w:rsid w:val="00241641"/>
    <w:rsid w:val="00261085"/>
    <w:rsid w:val="00264B72"/>
    <w:rsid w:val="002767B1"/>
    <w:rsid w:val="0028579F"/>
    <w:rsid w:val="002961D2"/>
    <w:rsid w:val="002B132F"/>
    <w:rsid w:val="002D7406"/>
    <w:rsid w:val="002E46FD"/>
    <w:rsid w:val="00313640"/>
    <w:rsid w:val="00316B49"/>
    <w:rsid w:val="00323DEB"/>
    <w:rsid w:val="0032782F"/>
    <w:rsid w:val="003378A3"/>
    <w:rsid w:val="00342D40"/>
    <w:rsid w:val="0035138B"/>
    <w:rsid w:val="00351B33"/>
    <w:rsid w:val="00353057"/>
    <w:rsid w:val="0036099F"/>
    <w:rsid w:val="00361BAD"/>
    <w:rsid w:val="00363514"/>
    <w:rsid w:val="00365FFD"/>
    <w:rsid w:val="00371710"/>
    <w:rsid w:val="0037212A"/>
    <w:rsid w:val="00386C03"/>
    <w:rsid w:val="003961FE"/>
    <w:rsid w:val="00396FCD"/>
    <w:rsid w:val="003D0C5A"/>
    <w:rsid w:val="003D5EB5"/>
    <w:rsid w:val="003D5F09"/>
    <w:rsid w:val="003E0EFD"/>
    <w:rsid w:val="003E0FA5"/>
    <w:rsid w:val="003F08C1"/>
    <w:rsid w:val="003F24AC"/>
    <w:rsid w:val="00400EF7"/>
    <w:rsid w:val="00407733"/>
    <w:rsid w:val="00413E61"/>
    <w:rsid w:val="004352E2"/>
    <w:rsid w:val="004525A0"/>
    <w:rsid w:val="00474814"/>
    <w:rsid w:val="0048608C"/>
    <w:rsid w:val="0049132C"/>
    <w:rsid w:val="00496EDB"/>
    <w:rsid w:val="004C1C7B"/>
    <w:rsid w:val="004C2E98"/>
    <w:rsid w:val="004C4B03"/>
    <w:rsid w:val="004D56BE"/>
    <w:rsid w:val="004E1D88"/>
    <w:rsid w:val="004E4D4B"/>
    <w:rsid w:val="004F2E78"/>
    <w:rsid w:val="004F3BFF"/>
    <w:rsid w:val="004F7875"/>
    <w:rsid w:val="00503F95"/>
    <w:rsid w:val="00525D69"/>
    <w:rsid w:val="005717C3"/>
    <w:rsid w:val="00583386"/>
    <w:rsid w:val="00594012"/>
    <w:rsid w:val="00594EE6"/>
    <w:rsid w:val="005B0F52"/>
    <w:rsid w:val="005B2F83"/>
    <w:rsid w:val="005B722C"/>
    <w:rsid w:val="005C1403"/>
    <w:rsid w:val="00634F06"/>
    <w:rsid w:val="0066273C"/>
    <w:rsid w:val="00671088"/>
    <w:rsid w:val="00672DC7"/>
    <w:rsid w:val="0067755D"/>
    <w:rsid w:val="0069013D"/>
    <w:rsid w:val="00690F08"/>
    <w:rsid w:val="00695707"/>
    <w:rsid w:val="00696876"/>
    <w:rsid w:val="006A3C40"/>
    <w:rsid w:val="006B0895"/>
    <w:rsid w:val="006B7A73"/>
    <w:rsid w:val="006D116E"/>
    <w:rsid w:val="006D28CE"/>
    <w:rsid w:val="006F0B5B"/>
    <w:rsid w:val="006F2BDC"/>
    <w:rsid w:val="006F7D4E"/>
    <w:rsid w:val="00715620"/>
    <w:rsid w:val="00724F8A"/>
    <w:rsid w:val="00726A7D"/>
    <w:rsid w:val="00727B3C"/>
    <w:rsid w:val="00731B2A"/>
    <w:rsid w:val="0073416A"/>
    <w:rsid w:val="00755A58"/>
    <w:rsid w:val="00766191"/>
    <w:rsid w:val="007672F0"/>
    <w:rsid w:val="007B020F"/>
    <w:rsid w:val="007B6A34"/>
    <w:rsid w:val="007D1EFA"/>
    <w:rsid w:val="007D66B7"/>
    <w:rsid w:val="007D7C05"/>
    <w:rsid w:val="008100E2"/>
    <w:rsid w:val="00821593"/>
    <w:rsid w:val="00843E45"/>
    <w:rsid w:val="00850317"/>
    <w:rsid w:val="00856806"/>
    <w:rsid w:val="0085750B"/>
    <w:rsid w:val="008742D7"/>
    <w:rsid w:val="008929D6"/>
    <w:rsid w:val="00892B36"/>
    <w:rsid w:val="008938FA"/>
    <w:rsid w:val="00893959"/>
    <w:rsid w:val="0089399F"/>
    <w:rsid w:val="008A0EFB"/>
    <w:rsid w:val="008A52D0"/>
    <w:rsid w:val="008B120F"/>
    <w:rsid w:val="008B49E8"/>
    <w:rsid w:val="008C39CA"/>
    <w:rsid w:val="008C7714"/>
    <w:rsid w:val="008D267E"/>
    <w:rsid w:val="008D2940"/>
    <w:rsid w:val="008D5EEF"/>
    <w:rsid w:val="008D701D"/>
    <w:rsid w:val="008F4CF3"/>
    <w:rsid w:val="009318DA"/>
    <w:rsid w:val="009329A4"/>
    <w:rsid w:val="009362B5"/>
    <w:rsid w:val="00951E11"/>
    <w:rsid w:val="00970A4A"/>
    <w:rsid w:val="00984C7A"/>
    <w:rsid w:val="00995B0D"/>
    <w:rsid w:val="00996A71"/>
    <w:rsid w:val="009A6F4F"/>
    <w:rsid w:val="009B551B"/>
    <w:rsid w:val="009B6CFD"/>
    <w:rsid w:val="009F6EA2"/>
    <w:rsid w:val="00A0506D"/>
    <w:rsid w:val="00A079ED"/>
    <w:rsid w:val="00A60C97"/>
    <w:rsid w:val="00A666D0"/>
    <w:rsid w:val="00A76552"/>
    <w:rsid w:val="00A85D93"/>
    <w:rsid w:val="00AA331A"/>
    <w:rsid w:val="00AA720D"/>
    <w:rsid w:val="00AB68C0"/>
    <w:rsid w:val="00AC2434"/>
    <w:rsid w:val="00AC3FA8"/>
    <w:rsid w:val="00AE239A"/>
    <w:rsid w:val="00AE5395"/>
    <w:rsid w:val="00AE641E"/>
    <w:rsid w:val="00AF7DB0"/>
    <w:rsid w:val="00B04E67"/>
    <w:rsid w:val="00B12155"/>
    <w:rsid w:val="00B17943"/>
    <w:rsid w:val="00B35E07"/>
    <w:rsid w:val="00B53893"/>
    <w:rsid w:val="00B564A3"/>
    <w:rsid w:val="00B644C8"/>
    <w:rsid w:val="00B76A8A"/>
    <w:rsid w:val="00B85F5A"/>
    <w:rsid w:val="00B879ED"/>
    <w:rsid w:val="00B90504"/>
    <w:rsid w:val="00B97DCD"/>
    <w:rsid w:val="00BA3277"/>
    <w:rsid w:val="00BB0879"/>
    <w:rsid w:val="00BB2C4C"/>
    <w:rsid w:val="00BD4915"/>
    <w:rsid w:val="00BD57CB"/>
    <w:rsid w:val="00BE5A55"/>
    <w:rsid w:val="00BF0A70"/>
    <w:rsid w:val="00C03B09"/>
    <w:rsid w:val="00C2109E"/>
    <w:rsid w:val="00C4139F"/>
    <w:rsid w:val="00C50544"/>
    <w:rsid w:val="00C648F7"/>
    <w:rsid w:val="00C67281"/>
    <w:rsid w:val="00C6741A"/>
    <w:rsid w:val="00C73962"/>
    <w:rsid w:val="00C83CE2"/>
    <w:rsid w:val="00C91092"/>
    <w:rsid w:val="00C97E4E"/>
    <w:rsid w:val="00CB0A9D"/>
    <w:rsid w:val="00CC033D"/>
    <w:rsid w:val="00CD5717"/>
    <w:rsid w:val="00CE185A"/>
    <w:rsid w:val="00CE5062"/>
    <w:rsid w:val="00D06489"/>
    <w:rsid w:val="00D13281"/>
    <w:rsid w:val="00D23A45"/>
    <w:rsid w:val="00D2494E"/>
    <w:rsid w:val="00D304CD"/>
    <w:rsid w:val="00D3435C"/>
    <w:rsid w:val="00D4361F"/>
    <w:rsid w:val="00D47407"/>
    <w:rsid w:val="00D50541"/>
    <w:rsid w:val="00D621B8"/>
    <w:rsid w:val="00D7247B"/>
    <w:rsid w:val="00D83558"/>
    <w:rsid w:val="00D8610F"/>
    <w:rsid w:val="00D92163"/>
    <w:rsid w:val="00DC057B"/>
    <w:rsid w:val="00DC4F9E"/>
    <w:rsid w:val="00DD0A50"/>
    <w:rsid w:val="00DD36FD"/>
    <w:rsid w:val="00DD6B7A"/>
    <w:rsid w:val="00DF14C0"/>
    <w:rsid w:val="00DF3CF5"/>
    <w:rsid w:val="00DF785C"/>
    <w:rsid w:val="00DF7D35"/>
    <w:rsid w:val="00E16E3A"/>
    <w:rsid w:val="00E21455"/>
    <w:rsid w:val="00E2237A"/>
    <w:rsid w:val="00E2629A"/>
    <w:rsid w:val="00E418D7"/>
    <w:rsid w:val="00E55833"/>
    <w:rsid w:val="00E64D24"/>
    <w:rsid w:val="00E67F41"/>
    <w:rsid w:val="00E728FB"/>
    <w:rsid w:val="00E833EC"/>
    <w:rsid w:val="00E85D1D"/>
    <w:rsid w:val="00E91B1C"/>
    <w:rsid w:val="00E96BD5"/>
    <w:rsid w:val="00EA23AD"/>
    <w:rsid w:val="00EA442C"/>
    <w:rsid w:val="00EB0329"/>
    <w:rsid w:val="00EE42E4"/>
    <w:rsid w:val="00EF5962"/>
    <w:rsid w:val="00F014B3"/>
    <w:rsid w:val="00F110B8"/>
    <w:rsid w:val="00F14462"/>
    <w:rsid w:val="00F37D39"/>
    <w:rsid w:val="00F41131"/>
    <w:rsid w:val="00F445F7"/>
    <w:rsid w:val="00F50148"/>
    <w:rsid w:val="00F54A38"/>
    <w:rsid w:val="00F63A92"/>
    <w:rsid w:val="00F81AB0"/>
    <w:rsid w:val="00F84D54"/>
    <w:rsid w:val="00F93B9D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943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23A45"/>
    <w:pPr>
      <w:jc w:val="both"/>
    </w:pPr>
    <w:rPr>
      <w:rFonts w:ascii="Calibri" w:hAnsi="Calibri"/>
      <w:sz w:val="22"/>
    </w:rPr>
  </w:style>
  <w:style w:type="paragraph" w:styleId="Kop1">
    <w:name w:val="heading 1"/>
    <w:basedOn w:val="Normaal"/>
    <w:next w:val="Normaal"/>
    <w:qFormat/>
    <w:rsid w:val="00AF7DB0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</w:rPr>
  </w:style>
  <w:style w:type="paragraph" w:styleId="Kop3">
    <w:name w:val="heading 3"/>
    <w:basedOn w:val="Normaal"/>
    <w:next w:val="Normaal"/>
    <w:qFormat/>
    <w:rsid w:val="00AF7DB0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F7DB0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sk-SK" w:eastAsia="sk-SK" w:bidi="sk-SK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styleId="Koptekst">
    <w:name w:val="header"/>
    <w:basedOn w:val="Normaal"/>
    <w:link w:val="KoptekstTeken"/>
    <w:uiPriority w:val="99"/>
    <w:rsid w:val="009A6F4F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9A6F4F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sk-SK" w:eastAsia="sk-SK" w:bidi="sk-SK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sk-SK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Plattetekst"/>
    <w:next w:val="Plattetekst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Plattetekst"/>
    <w:next w:val="Plattetekst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sk-SK" w:eastAsia="sk-SK" w:bidi="sk-SK"/>
    </w:rPr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Normaal"/>
    <w:rsid w:val="002B132F"/>
    <w:pPr>
      <w:spacing w:after="160" w:line="240" w:lineRule="exact"/>
      <w:jc w:val="left"/>
    </w:pPr>
    <w:rPr>
      <w:rFonts w:ascii="Tahoma" w:hAnsi="Tahoma" w:cs="Tahoma"/>
      <w:sz w:val="20"/>
    </w:rPr>
  </w:style>
  <w:style w:type="character" w:customStyle="1" w:styleId="VoettekstTeken">
    <w:name w:val="Voettekst Teken"/>
    <w:link w:val="Voettekst"/>
    <w:uiPriority w:val="99"/>
    <w:rsid w:val="002B132F"/>
    <w:rPr>
      <w:rFonts w:ascii="Arial" w:hAnsi="Arial"/>
      <w:sz w:val="22"/>
      <w:lang w:val="sk-SK" w:eastAsia="sk-SK"/>
    </w:rPr>
  </w:style>
  <w:style w:type="character" w:customStyle="1" w:styleId="KoptekstTeken">
    <w:name w:val="Koptekst Teken"/>
    <w:link w:val="Koptekst"/>
    <w:uiPriority w:val="99"/>
    <w:rsid w:val="002B132F"/>
    <w:rPr>
      <w:rFonts w:ascii="Arial" w:hAnsi="Arial"/>
      <w:sz w:val="22"/>
      <w:lang w:val="sk-SK" w:eastAsia="sk-SK"/>
    </w:rPr>
  </w:style>
  <w:style w:type="paragraph" w:styleId="Revisie">
    <w:name w:val="Revision"/>
    <w:hidden/>
    <w:uiPriority w:val="99"/>
    <w:semiHidden/>
    <w:rsid w:val="00F93B9D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sk-SK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23A45"/>
    <w:pPr>
      <w:jc w:val="both"/>
    </w:pPr>
    <w:rPr>
      <w:rFonts w:ascii="Calibri" w:hAnsi="Calibri"/>
      <w:sz w:val="22"/>
    </w:rPr>
  </w:style>
  <w:style w:type="paragraph" w:styleId="Kop1">
    <w:name w:val="heading 1"/>
    <w:basedOn w:val="Normaal"/>
    <w:next w:val="Normaal"/>
    <w:qFormat/>
    <w:rsid w:val="00AF7DB0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</w:rPr>
  </w:style>
  <w:style w:type="paragraph" w:styleId="Kop2">
    <w:name w:val="heading 2"/>
    <w:basedOn w:val="Normaal"/>
    <w:next w:val="Normaal"/>
    <w:link w:val="Kop2Tek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</w:rPr>
  </w:style>
  <w:style w:type="paragraph" w:styleId="Kop3">
    <w:name w:val="heading 3"/>
    <w:basedOn w:val="Normaal"/>
    <w:next w:val="Normaal"/>
    <w:qFormat/>
    <w:rsid w:val="00AF7DB0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Kop4">
    <w:name w:val="heading 4"/>
    <w:basedOn w:val="Normaal"/>
    <w:next w:val="Normaal"/>
    <w:qFormat/>
    <w:rsid w:val="00AF7DB0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Kop5">
    <w:name w:val="heading 5"/>
    <w:basedOn w:val="Normaal"/>
    <w:next w:val="Normaal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Kop6">
    <w:name w:val="heading 6"/>
    <w:basedOn w:val="Normaal"/>
    <w:next w:val="Normaal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Kop7">
    <w:name w:val="heading 7"/>
    <w:basedOn w:val="Normaal"/>
    <w:next w:val="Normaal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Kop8">
    <w:name w:val="heading 8"/>
    <w:basedOn w:val="Normaal"/>
    <w:next w:val="Normaal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Kop9">
    <w:name w:val="heading 9"/>
    <w:basedOn w:val="Normaal"/>
    <w:next w:val="Normaal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link w:val="Kop2"/>
    <w:rsid w:val="00731B2A"/>
    <w:rPr>
      <w:rFonts w:ascii="Arial" w:hAnsi="Arial" w:cs="Arial"/>
      <w:b/>
      <w:bCs/>
      <w:iCs/>
      <w:sz w:val="36"/>
      <w:lang w:val="sk-SK" w:eastAsia="sk-SK" w:bidi="sk-SK"/>
    </w:rPr>
  </w:style>
  <w:style w:type="paragraph" w:customStyle="1" w:styleId="ZchnZchnCharZchnZchnCharZchnZchn">
    <w:name w:val="Zchn Zchn Char Zchn Zchn Char Zchn Zchn"/>
    <w:basedOn w:val="Normaal"/>
    <w:rsid w:val="001805F7"/>
    <w:pPr>
      <w:spacing w:after="160" w:line="240" w:lineRule="exact"/>
      <w:jc w:val="left"/>
    </w:pPr>
    <w:rPr>
      <w:rFonts w:ascii="Tahoma" w:hAnsi="Tahoma" w:cs="Tahoma"/>
      <w:sz w:val="20"/>
    </w:rPr>
  </w:style>
  <w:style w:type="paragraph" w:styleId="Koptekst">
    <w:name w:val="header"/>
    <w:basedOn w:val="Normaal"/>
    <w:link w:val="KoptekstTeken"/>
    <w:uiPriority w:val="99"/>
    <w:rsid w:val="009A6F4F"/>
    <w:pPr>
      <w:tabs>
        <w:tab w:val="center" w:pos="4536"/>
        <w:tab w:val="right" w:pos="9072"/>
      </w:tabs>
    </w:pPr>
  </w:style>
  <w:style w:type="paragraph" w:styleId="Voettekst">
    <w:name w:val="footer"/>
    <w:basedOn w:val="Normaal"/>
    <w:link w:val="VoettekstTeken"/>
    <w:uiPriority w:val="99"/>
    <w:rsid w:val="009A6F4F"/>
    <w:pPr>
      <w:tabs>
        <w:tab w:val="center" w:pos="4536"/>
        <w:tab w:val="right" w:pos="9072"/>
      </w:tabs>
    </w:pPr>
  </w:style>
  <w:style w:type="paragraph" w:styleId="Plattetekst">
    <w:name w:val="Body Text"/>
    <w:aliases w:val="Text normal"/>
    <w:basedOn w:val="Normaal"/>
    <w:pPr>
      <w:spacing w:before="120"/>
    </w:pPr>
    <w:rPr>
      <w:i/>
    </w:rPr>
  </w:style>
  <w:style w:type="paragraph" w:styleId="Titel">
    <w:name w:val="Title"/>
    <w:basedOn w:val="Normaal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sk-SK" w:eastAsia="sk-SK" w:bidi="sk-SK"/>
    </w:rPr>
  </w:style>
  <w:style w:type="paragraph" w:customStyle="1" w:styleId="Textkrper1">
    <w:name w:val="Textkörper 1"/>
    <w:basedOn w:val="Normaal"/>
    <w:link w:val="Textkrper1Char"/>
    <w:rsid w:val="003E0FA5"/>
    <w:pPr>
      <w:spacing w:before="120"/>
    </w:pPr>
    <w:rPr>
      <w:szCs w:val="22"/>
    </w:rPr>
  </w:style>
  <w:style w:type="paragraph" w:styleId="Subtitel">
    <w:name w:val="Subtitle"/>
    <w:basedOn w:val="Normaal"/>
    <w:qFormat/>
    <w:pPr>
      <w:spacing w:after="60"/>
      <w:jc w:val="center"/>
      <w:outlineLvl w:val="1"/>
    </w:pPr>
    <w:rPr>
      <w:rFonts w:cs="Arial"/>
    </w:rPr>
  </w:style>
  <w:style w:type="paragraph" w:styleId="Plattetekstinspringen2">
    <w:name w:val="Body Text Indent 2"/>
    <w:basedOn w:val="Normaal"/>
    <w:pPr>
      <w:ind w:left="284"/>
    </w:pPr>
    <w:rPr>
      <w:sz w:val="20"/>
    </w:rPr>
  </w:style>
  <w:style w:type="paragraph" w:styleId="Voetnoottekst">
    <w:name w:val="footnote text"/>
    <w:basedOn w:val="Normaal"/>
    <w:semiHidden/>
    <w:rsid w:val="00D8610F"/>
  </w:style>
  <w:style w:type="character" w:styleId="Voetnootmarkering">
    <w:name w:val="footnote reference"/>
    <w:semiHidden/>
    <w:rsid w:val="00FF7CE2"/>
    <w:rPr>
      <w:rFonts w:ascii="OfficinaSans-Book" w:hAnsi="OfficinaSans-Book"/>
      <w:dstrike w:val="0"/>
      <w:vertAlign w:val="superscript"/>
      <w:lang w:val="sk-SK"/>
    </w:rPr>
  </w:style>
  <w:style w:type="paragraph" w:styleId="Inhopg4">
    <w:name w:val="toc 4"/>
    <w:basedOn w:val="Normaal"/>
    <w:next w:val="Normaal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Hyper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Plattetekst"/>
    <w:next w:val="Plattetekst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Plattetekst"/>
    <w:next w:val="Plattetekst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sk-SK" w:eastAsia="sk-SK" w:bidi="sk-SK"/>
    </w:rPr>
  </w:style>
  <w:style w:type="paragraph" w:styleId="Inhopg1">
    <w:name w:val="toc 1"/>
    <w:basedOn w:val="Normaal"/>
    <w:next w:val="Normaal"/>
    <w:autoRedefine/>
    <w:semiHidden/>
    <w:rsid w:val="0073416A"/>
  </w:style>
  <w:style w:type="paragraph" w:styleId="Inhopg2">
    <w:name w:val="toc 2"/>
    <w:basedOn w:val="Normaal"/>
    <w:next w:val="Normaal"/>
    <w:autoRedefine/>
    <w:semiHidden/>
    <w:rsid w:val="0073416A"/>
    <w:pPr>
      <w:ind w:left="220"/>
    </w:pPr>
  </w:style>
  <w:style w:type="paragraph" w:styleId="Inhopg3">
    <w:name w:val="toc 3"/>
    <w:basedOn w:val="Normaal"/>
    <w:next w:val="Normaal"/>
    <w:autoRedefine/>
    <w:semiHidden/>
    <w:rsid w:val="0073416A"/>
    <w:pPr>
      <w:ind w:left="440"/>
    </w:pPr>
  </w:style>
  <w:style w:type="table" w:styleId="Tabelraster">
    <w:name w:val="Table Grid"/>
    <w:basedOn w:val="Standaardtabel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Normaal"/>
    <w:rsid w:val="00F445F7"/>
    <w:pPr>
      <w:spacing w:before="120"/>
    </w:pPr>
    <w:rPr>
      <w:szCs w:val="22"/>
    </w:rPr>
  </w:style>
  <w:style w:type="paragraph" w:styleId="Ballontekst">
    <w:name w:val="Balloon Text"/>
    <w:basedOn w:val="Normaal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Normaal"/>
    <w:rsid w:val="002B132F"/>
    <w:pPr>
      <w:spacing w:after="160" w:line="240" w:lineRule="exact"/>
      <w:jc w:val="left"/>
    </w:pPr>
    <w:rPr>
      <w:rFonts w:ascii="Tahoma" w:hAnsi="Tahoma" w:cs="Tahoma"/>
      <w:sz w:val="20"/>
    </w:rPr>
  </w:style>
  <w:style w:type="character" w:customStyle="1" w:styleId="VoettekstTeken">
    <w:name w:val="Voettekst Teken"/>
    <w:link w:val="Voettekst"/>
    <w:uiPriority w:val="99"/>
    <w:rsid w:val="002B132F"/>
    <w:rPr>
      <w:rFonts w:ascii="Arial" w:hAnsi="Arial"/>
      <w:sz w:val="22"/>
      <w:lang w:val="sk-SK" w:eastAsia="sk-SK"/>
    </w:rPr>
  </w:style>
  <w:style w:type="character" w:customStyle="1" w:styleId="KoptekstTeken">
    <w:name w:val="Koptekst Teken"/>
    <w:link w:val="Koptekst"/>
    <w:uiPriority w:val="99"/>
    <w:rsid w:val="002B132F"/>
    <w:rPr>
      <w:rFonts w:ascii="Arial" w:hAnsi="Arial"/>
      <w:sz w:val="22"/>
      <w:lang w:val="sk-SK" w:eastAsia="sk-SK"/>
    </w:rPr>
  </w:style>
  <w:style w:type="paragraph" w:styleId="Revisie">
    <w:name w:val="Revision"/>
    <w:hidden/>
    <w:uiPriority w:val="99"/>
    <w:semiHidden/>
    <w:rsid w:val="00F93B9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1496</Words>
  <Characters>8233</Characters>
  <Application>Microsoft Macintosh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Annex</vt:lpstr>
      <vt:lpstr>Annex</vt:lpstr>
    </vt:vector>
  </TitlesOfParts>
  <Company/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</dc:creator>
  <cp:lastModifiedBy>Erik Kaemingk</cp:lastModifiedBy>
  <cp:revision>2</cp:revision>
  <cp:lastPrinted>2007-11-23T09:27:00Z</cp:lastPrinted>
  <dcterms:created xsi:type="dcterms:W3CDTF">2018-08-15T15:25:00Z</dcterms:created>
  <dcterms:modified xsi:type="dcterms:W3CDTF">2018-08-15T15:25:00Z</dcterms:modified>
</cp:coreProperties>
</file>